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3C941" w14:textId="77777777" w:rsidR="006D0CB1" w:rsidRDefault="006D0CB1" w:rsidP="004534C6">
      <w:pPr>
        <w:rPr>
          <w:noProof/>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4"/>
      </w:tblGrid>
      <w:tr w:rsidR="006D0CB1" w14:paraId="409E38F6" w14:textId="77777777" w:rsidTr="2E28EDEE">
        <w:tc>
          <w:tcPr>
            <w:tcW w:w="8834" w:type="dxa"/>
          </w:tcPr>
          <w:p w14:paraId="577ACC89" w14:textId="162B43DC" w:rsidR="006D0CB1" w:rsidRDefault="006D0CB1" w:rsidP="006D0CB1">
            <w:pPr>
              <w:spacing w:line="240" w:lineRule="auto"/>
              <w:jc w:val="center"/>
              <w:rPr>
                <w:rFonts w:eastAsiaTheme="majorEastAsia" w:cstheme="majorBidi"/>
                <w:b/>
                <w:color w:val="262626" w:themeColor="text1" w:themeTint="D9"/>
                <w:sz w:val="40"/>
                <w:szCs w:val="32"/>
              </w:rPr>
            </w:pPr>
            <w:r>
              <w:rPr>
                <w:noProof/>
              </w:rPr>
              <w:drawing>
                <wp:anchor distT="0" distB="0" distL="114300" distR="114300" simplePos="0" relativeHeight="251660288" behindDoc="1" locked="0" layoutInCell="1" allowOverlap="1" wp14:anchorId="70B52E4E" wp14:editId="043FAFB7">
                  <wp:simplePos x="0" y="0"/>
                  <wp:positionH relativeFrom="column">
                    <wp:posOffset>218440</wp:posOffset>
                  </wp:positionH>
                  <wp:positionV relativeFrom="paragraph">
                    <wp:posOffset>298450</wp:posOffset>
                  </wp:positionV>
                  <wp:extent cx="5029200" cy="2661920"/>
                  <wp:effectExtent l="0" t="0" r="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0" cy="2661920"/>
                          </a:xfrm>
                          <a:prstGeom prst="rect">
                            <a:avLst/>
                          </a:prstGeom>
                          <a:noFill/>
                          <a:ln>
                            <a:noFill/>
                          </a:ln>
                        </pic:spPr>
                      </pic:pic>
                    </a:graphicData>
                  </a:graphic>
                </wp:anchor>
              </w:drawing>
            </w:r>
          </w:p>
          <w:p w14:paraId="1D0596C9" w14:textId="55AAE116" w:rsidR="006D0CB1" w:rsidRDefault="006D0CB1" w:rsidP="006D0CB1">
            <w:pPr>
              <w:spacing w:line="240" w:lineRule="auto"/>
              <w:jc w:val="center"/>
              <w:rPr>
                <w:rFonts w:eastAsiaTheme="majorEastAsia" w:cstheme="majorBidi"/>
                <w:b/>
                <w:color w:val="262626" w:themeColor="text1" w:themeTint="D9"/>
                <w:sz w:val="40"/>
                <w:szCs w:val="32"/>
              </w:rPr>
            </w:pPr>
          </w:p>
          <w:p w14:paraId="35D4ABDE" w14:textId="5540D867" w:rsidR="006D0CB1" w:rsidRDefault="003B53AD" w:rsidP="2E28EDEE">
            <w:pPr>
              <w:spacing w:line="240" w:lineRule="auto"/>
              <w:jc w:val="center"/>
              <w:rPr>
                <w:rFonts w:eastAsiaTheme="majorEastAsia" w:cstheme="majorBidi"/>
                <w:b/>
                <w:bCs/>
                <w:color w:val="262626" w:themeColor="text1" w:themeTint="D9"/>
                <w:sz w:val="40"/>
                <w:szCs w:val="40"/>
              </w:rPr>
            </w:pPr>
            <w:r>
              <w:rPr>
                <w:rFonts w:eastAsiaTheme="majorEastAsia" w:cstheme="majorBidi"/>
                <w:b/>
                <w:bCs/>
                <w:color w:val="262626" w:themeColor="text1" w:themeTint="D9"/>
                <w:sz w:val="40"/>
                <w:szCs w:val="40"/>
              </w:rPr>
              <w:t>Étude</w:t>
            </w:r>
            <w:r w:rsidR="00622D38">
              <w:rPr>
                <w:rFonts w:eastAsiaTheme="majorEastAsia" w:cstheme="majorBidi"/>
                <w:b/>
                <w:bCs/>
                <w:color w:val="262626" w:themeColor="text1" w:themeTint="D9"/>
                <w:sz w:val="40"/>
                <w:szCs w:val="40"/>
              </w:rPr>
              <w:t xml:space="preserve"> de cas n°1</w:t>
            </w:r>
          </w:p>
          <w:p w14:paraId="3B77838F" w14:textId="77777777" w:rsidR="00622D38" w:rsidRDefault="00622D38" w:rsidP="2E28EDEE">
            <w:pPr>
              <w:spacing w:line="240" w:lineRule="auto"/>
              <w:jc w:val="center"/>
              <w:rPr>
                <w:rFonts w:eastAsiaTheme="majorEastAsia" w:cstheme="majorBidi"/>
                <w:b/>
                <w:bCs/>
                <w:color w:val="262626" w:themeColor="text1" w:themeTint="D9"/>
                <w:sz w:val="40"/>
                <w:szCs w:val="40"/>
              </w:rPr>
            </w:pPr>
          </w:p>
          <w:p w14:paraId="53F9CEC5" w14:textId="77777777" w:rsidR="00622D38" w:rsidRDefault="00622D38" w:rsidP="2E28EDEE">
            <w:pPr>
              <w:spacing w:line="240" w:lineRule="auto"/>
              <w:jc w:val="center"/>
              <w:rPr>
                <w:rFonts w:eastAsiaTheme="majorEastAsia" w:cstheme="majorBidi"/>
                <w:b/>
                <w:bCs/>
                <w:color w:val="262626" w:themeColor="text1" w:themeTint="D9"/>
                <w:sz w:val="40"/>
                <w:szCs w:val="40"/>
              </w:rPr>
            </w:pPr>
          </w:p>
          <w:p w14:paraId="2DC914AF" w14:textId="7A26BEED" w:rsidR="00622D38" w:rsidRPr="00FF5A6C" w:rsidRDefault="00622D38" w:rsidP="2E28EDEE">
            <w:pPr>
              <w:spacing w:line="240" w:lineRule="auto"/>
              <w:jc w:val="center"/>
              <w:rPr>
                <w:rFonts w:eastAsiaTheme="majorEastAsia" w:cstheme="majorBidi"/>
                <w:b/>
                <w:bCs/>
                <w:color w:val="262626" w:themeColor="text1" w:themeTint="D9"/>
                <w:sz w:val="32"/>
                <w:szCs w:val="32"/>
              </w:rPr>
            </w:pPr>
            <w:r>
              <w:rPr>
                <w:rFonts w:eastAsiaTheme="majorEastAsia" w:cstheme="majorBidi"/>
                <w:b/>
                <w:bCs/>
                <w:color w:val="262626" w:themeColor="text1" w:themeTint="D9"/>
                <w:sz w:val="40"/>
                <w:szCs w:val="40"/>
              </w:rPr>
              <w:t>Marché Accord cadre</w:t>
            </w:r>
          </w:p>
          <w:p w14:paraId="3AD24102" w14:textId="77777777" w:rsidR="006D0CB1" w:rsidRPr="00FF5A6C" w:rsidRDefault="006D0CB1" w:rsidP="006D0CB1">
            <w:pPr>
              <w:spacing w:line="240" w:lineRule="auto"/>
              <w:rPr>
                <w:rFonts w:eastAsiaTheme="majorEastAsia" w:cstheme="majorBidi"/>
                <w:color w:val="365F91" w:themeColor="accent1" w:themeShade="BF"/>
                <w:sz w:val="32"/>
                <w:szCs w:val="32"/>
              </w:rPr>
            </w:pPr>
          </w:p>
          <w:p w14:paraId="2F14D001" w14:textId="77777777" w:rsidR="006D0CB1" w:rsidRDefault="006D0CB1" w:rsidP="006D0CB1">
            <w:pPr>
              <w:spacing w:line="240" w:lineRule="auto"/>
              <w:rPr>
                <w:rFonts w:eastAsiaTheme="majorEastAsia" w:cstheme="majorBidi"/>
                <w:color w:val="365F91" w:themeColor="accent1" w:themeShade="BF"/>
                <w:sz w:val="32"/>
                <w:szCs w:val="32"/>
              </w:rPr>
            </w:pPr>
          </w:p>
          <w:p w14:paraId="41A7269F" w14:textId="60CD255E" w:rsidR="00B9091A" w:rsidRDefault="00B9091A" w:rsidP="006D0CB1">
            <w:pPr>
              <w:spacing w:line="240" w:lineRule="auto"/>
              <w:rPr>
                <w:rFonts w:eastAsiaTheme="majorEastAsia" w:cstheme="majorBidi"/>
                <w:color w:val="365F91" w:themeColor="accent1" w:themeShade="BF"/>
                <w:sz w:val="32"/>
                <w:szCs w:val="32"/>
              </w:rPr>
            </w:pPr>
          </w:p>
          <w:p w14:paraId="73E9862B" w14:textId="77777777" w:rsidR="00B9091A" w:rsidRDefault="00B9091A" w:rsidP="006D0CB1">
            <w:pPr>
              <w:spacing w:line="240" w:lineRule="auto"/>
              <w:rPr>
                <w:rFonts w:eastAsiaTheme="majorEastAsia" w:cstheme="majorBidi"/>
                <w:color w:val="365F91" w:themeColor="accent1" w:themeShade="BF"/>
                <w:sz w:val="32"/>
                <w:szCs w:val="32"/>
              </w:rPr>
            </w:pPr>
          </w:p>
          <w:p w14:paraId="4943C078" w14:textId="77777777" w:rsidR="00B9091A" w:rsidRDefault="00B9091A" w:rsidP="006D0CB1">
            <w:pPr>
              <w:spacing w:line="240" w:lineRule="auto"/>
              <w:rPr>
                <w:rFonts w:eastAsiaTheme="majorEastAsia" w:cstheme="majorBidi"/>
                <w:color w:val="365F91" w:themeColor="accent1" w:themeShade="BF"/>
                <w:sz w:val="32"/>
                <w:szCs w:val="32"/>
              </w:rPr>
            </w:pPr>
          </w:p>
          <w:p w14:paraId="1A44B5BB" w14:textId="77777777" w:rsidR="006D0CB1" w:rsidRPr="00FF5A6C" w:rsidRDefault="006D0CB1" w:rsidP="006D0CB1">
            <w:pPr>
              <w:spacing w:line="240" w:lineRule="auto"/>
              <w:rPr>
                <w:rFonts w:eastAsiaTheme="majorEastAsia" w:cstheme="majorBidi"/>
                <w:color w:val="365F91" w:themeColor="accent1" w:themeShade="BF"/>
                <w:sz w:val="32"/>
                <w:szCs w:val="32"/>
              </w:rPr>
            </w:pPr>
          </w:p>
          <w:p w14:paraId="4C7C8DE1" w14:textId="77777777" w:rsidR="006D0CB1" w:rsidRPr="00285B7F" w:rsidRDefault="2E28EDEE" w:rsidP="2E28EDEE">
            <w:pPr>
              <w:jc w:val="center"/>
              <w:rPr>
                <w:rFonts w:eastAsiaTheme="majorEastAsia"/>
                <w:sz w:val="22"/>
                <w:szCs w:val="22"/>
              </w:rPr>
            </w:pPr>
            <w:r w:rsidRPr="2E28EDEE">
              <w:rPr>
                <w:rFonts w:eastAsiaTheme="majorEastAsia"/>
                <w:sz w:val="22"/>
                <w:szCs w:val="22"/>
              </w:rPr>
              <w:t>Université Paris-Est Créteil Val de Marne</w:t>
            </w:r>
          </w:p>
          <w:p w14:paraId="615BD092" w14:textId="77777777" w:rsidR="006D0CB1" w:rsidRPr="00285B7F" w:rsidRDefault="2E28EDEE" w:rsidP="2E28EDEE">
            <w:pPr>
              <w:jc w:val="center"/>
              <w:rPr>
                <w:rFonts w:eastAsiaTheme="majorEastAsia"/>
                <w:sz w:val="22"/>
                <w:szCs w:val="22"/>
              </w:rPr>
            </w:pPr>
            <w:r w:rsidRPr="2E28EDEE">
              <w:rPr>
                <w:rFonts w:eastAsiaTheme="majorEastAsia"/>
                <w:sz w:val="22"/>
                <w:szCs w:val="22"/>
              </w:rPr>
              <w:t>Direction des Systèmes d’Information</w:t>
            </w:r>
          </w:p>
          <w:p w14:paraId="1A5D5718" w14:textId="77777777" w:rsidR="006D0CB1" w:rsidRDefault="2E28EDEE" w:rsidP="2E28EDEE">
            <w:pPr>
              <w:jc w:val="center"/>
              <w:rPr>
                <w:rFonts w:eastAsiaTheme="majorEastAsia"/>
              </w:rPr>
            </w:pPr>
            <w:r w:rsidRPr="2E28EDEE">
              <w:rPr>
                <w:rFonts w:eastAsiaTheme="majorEastAsia"/>
              </w:rPr>
              <w:t>-</w:t>
            </w:r>
          </w:p>
          <w:p w14:paraId="09E2F655" w14:textId="77777777" w:rsidR="006D0CB1" w:rsidRPr="002A5A42" w:rsidRDefault="2E28EDEE" w:rsidP="2E28EDEE">
            <w:pPr>
              <w:jc w:val="center"/>
              <w:rPr>
                <w:rFonts w:eastAsiaTheme="majorEastAsia"/>
              </w:rPr>
            </w:pPr>
            <w:r w:rsidRPr="2E28EDEE">
              <w:rPr>
                <w:rFonts w:eastAsiaTheme="majorEastAsia"/>
              </w:rPr>
              <w:t>61 avenue du Général de Gaulle</w:t>
            </w:r>
          </w:p>
          <w:p w14:paraId="0526E7FB" w14:textId="6310E0B6" w:rsidR="006D0CB1" w:rsidRDefault="2E28EDEE" w:rsidP="2E28EDEE">
            <w:pPr>
              <w:jc w:val="center"/>
              <w:rPr>
                <w:rFonts w:eastAsiaTheme="majorEastAsia" w:cstheme="majorBidi"/>
                <w:color w:val="365F91" w:themeColor="accent1" w:themeShade="BF"/>
                <w:sz w:val="32"/>
                <w:szCs w:val="32"/>
              </w:rPr>
            </w:pPr>
            <w:r w:rsidRPr="2E28EDEE">
              <w:rPr>
                <w:rFonts w:eastAsiaTheme="majorEastAsia"/>
              </w:rPr>
              <w:t>94010 Créteil Cedex France</w:t>
            </w:r>
          </w:p>
        </w:tc>
      </w:tr>
    </w:tbl>
    <w:p w14:paraId="1CFE4164" w14:textId="3E5CCF96" w:rsidR="00EA7AA4" w:rsidRPr="00FF5A6C" w:rsidRDefault="00EA7AA4" w:rsidP="004534C6">
      <w:pPr>
        <w:rPr>
          <w:rFonts w:eastAsiaTheme="majorEastAsia" w:cstheme="majorBidi"/>
          <w:color w:val="365F91" w:themeColor="accent1" w:themeShade="BF"/>
          <w:sz w:val="32"/>
          <w:szCs w:val="32"/>
        </w:rPr>
      </w:pPr>
    </w:p>
    <w:p w14:paraId="7CDAC11B" w14:textId="40EFAD1C" w:rsidR="00A05774" w:rsidRPr="00FF5A6C" w:rsidRDefault="00A05774" w:rsidP="00EA7AA4">
      <w:pPr>
        <w:spacing w:line="240" w:lineRule="auto"/>
        <w:jc w:val="center"/>
        <w:rPr>
          <w:rFonts w:eastAsiaTheme="majorEastAsia" w:cstheme="majorBidi"/>
          <w:b/>
          <w:color w:val="365F91" w:themeColor="accent1" w:themeShade="BF"/>
          <w:sz w:val="32"/>
          <w:szCs w:val="32"/>
        </w:rPr>
      </w:pPr>
    </w:p>
    <w:p w14:paraId="549824B2" w14:textId="04D1B39A" w:rsidR="002A5A42" w:rsidRPr="00FF5A6C" w:rsidRDefault="00A05774" w:rsidP="002A5A42">
      <w:pPr>
        <w:jc w:val="center"/>
        <w:rPr>
          <w:rFonts w:eastAsiaTheme="majorEastAsia"/>
        </w:rPr>
      </w:pPr>
      <w:r w:rsidRPr="00FF5A6C">
        <w:rPr>
          <w:rFonts w:eastAsiaTheme="majorEastAsia"/>
        </w:rPr>
        <w:br w:type="page"/>
      </w:r>
    </w:p>
    <w:p w14:paraId="377652BA" w14:textId="16755FD9" w:rsidR="00FF5A6C" w:rsidRPr="00FF5A6C" w:rsidRDefault="00FF5A6C" w:rsidP="0008569B">
      <w:pPr>
        <w:pStyle w:val="Titre"/>
      </w:pPr>
      <w:bookmarkStart w:id="0" w:name="_Toc69373368"/>
      <w:r w:rsidRPr="00FF5A6C">
        <w:lastRenderedPageBreak/>
        <w:t>Sommaire</w:t>
      </w:r>
      <w:bookmarkEnd w:id="0"/>
    </w:p>
    <w:p w14:paraId="7474ACFF" w14:textId="608363F7" w:rsidR="00B814AC" w:rsidRDefault="00B604A7">
      <w:pPr>
        <w:pStyle w:val="TM1"/>
        <w:rPr>
          <w:rFonts w:asciiTheme="minorHAnsi" w:eastAsiaTheme="minorEastAsia" w:hAnsiTheme="minorHAnsi" w:cstheme="minorBidi"/>
          <w:noProof/>
          <w:sz w:val="22"/>
          <w:szCs w:val="22"/>
        </w:rPr>
      </w:pPr>
      <w:r w:rsidRPr="00FF5A6C">
        <w:fldChar w:fldCharType="begin"/>
      </w:r>
      <w:r w:rsidR="004534C6" w:rsidRPr="00FF5A6C">
        <w:instrText xml:space="preserve"> TOC \h \z \t "Titre 1;2;Titre 2;3;Titre 3;4;Titre;1" </w:instrText>
      </w:r>
      <w:r w:rsidRPr="00FF5A6C">
        <w:fldChar w:fldCharType="separate"/>
      </w:r>
      <w:hyperlink w:anchor="_Toc69373368" w:history="1">
        <w:r w:rsidR="00B814AC" w:rsidRPr="000E3678">
          <w:rPr>
            <w:rStyle w:val="Lienhypertexte"/>
            <w:noProof/>
          </w:rPr>
          <w:t>Sommaire</w:t>
        </w:r>
        <w:r w:rsidR="00B814AC">
          <w:rPr>
            <w:noProof/>
            <w:webHidden/>
          </w:rPr>
          <w:tab/>
        </w:r>
        <w:r w:rsidR="00B814AC">
          <w:rPr>
            <w:noProof/>
            <w:webHidden/>
          </w:rPr>
          <w:fldChar w:fldCharType="begin"/>
        </w:r>
        <w:r w:rsidR="00B814AC">
          <w:rPr>
            <w:noProof/>
            <w:webHidden/>
          </w:rPr>
          <w:instrText xml:space="preserve"> PAGEREF _Toc69373368 \h </w:instrText>
        </w:r>
        <w:r w:rsidR="00B814AC">
          <w:rPr>
            <w:noProof/>
            <w:webHidden/>
          </w:rPr>
        </w:r>
        <w:r w:rsidR="00B814AC">
          <w:rPr>
            <w:noProof/>
            <w:webHidden/>
          </w:rPr>
          <w:fldChar w:fldCharType="separate"/>
        </w:r>
        <w:r w:rsidR="00B814AC">
          <w:rPr>
            <w:noProof/>
            <w:webHidden/>
          </w:rPr>
          <w:t>2</w:t>
        </w:r>
        <w:r w:rsidR="00B814AC">
          <w:rPr>
            <w:noProof/>
            <w:webHidden/>
          </w:rPr>
          <w:fldChar w:fldCharType="end"/>
        </w:r>
      </w:hyperlink>
    </w:p>
    <w:p w14:paraId="3B1DABF2" w14:textId="1B4D1468" w:rsidR="00B814AC" w:rsidRDefault="00000000">
      <w:pPr>
        <w:pStyle w:val="TM1"/>
        <w:tabs>
          <w:tab w:val="left" w:pos="440"/>
        </w:tabs>
        <w:rPr>
          <w:rFonts w:asciiTheme="minorHAnsi" w:eastAsiaTheme="minorEastAsia" w:hAnsiTheme="minorHAnsi" w:cstheme="minorBidi"/>
          <w:noProof/>
          <w:sz w:val="22"/>
          <w:szCs w:val="22"/>
        </w:rPr>
      </w:pPr>
      <w:hyperlink w:anchor="_Toc69373369" w:history="1">
        <w:r w:rsidR="00B814AC" w:rsidRPr="000E3678">
          <w:rPr>
            <w:rStyle w:val="Lienhypertexte"/>
            <w:noProof/>
          </w:rPr>
          <w:t>1.</w:t>
        </w:r>
        <w:r w:rsidR="00B814AC">
          <w:rPr>
            <w:rFonts w:asciiTheme="minorHAnsi" w:eastAsiaTheme="minorEastAsia" w:hAnsiTheme="minorHAnsi" w:cstheme="minorBidi"/>
            <w:noProof/>
            <w:sz w:val="22"/>
            <w:szCs w:val="22"/>
          </w:rPr>
          <w:tab/>
        </w:r>
        <w:r w:rsidR="00B814AC" w:rsidRPr="000E3678">
          <w:rPr>
            <w:rStyle w:val="Lienhypertexte"/>
            <w:noProof/>
          </w:rPr>
          <w:t>Objet</w:t>
        </w:r>
        <w:r w:rsidR="00B814AC">
          <w:rPr>
            <w:noProof/>
            <w:webHidden/>
          </w:rPr>
          <w:tab/>
        </w:r>
        <w:r w:rsidR="00B814AC">
          <w:rPr>
            <w:noProof/>
            <w:webHidden/>
          </w:rPr>
          <w:fldChar w:fldCharType="begin"/>
        </w:r>
        <w:r w:rsidR="00B814AC">
          <w:rPr>
            <w:noProof/>
            <w:webHidden/>
          </w:rPr>
          <w:instrText xml:space="preserve"> PAGEREF _Toc69373369 \h </w:instrText>
        </w:r>
        <w:r w:rsidR="00B814AC">
          <w:rPr>
            <w:noProof/>
            <w:webHidden/>
          </w:rPr>
        </w:r>
        <w:r w:rsidR="00B814AC">
          <w:rPr>
            <w:noProof/>
            <w:webHidden/>
          </w:rPr>
          <w:fldChar w:fldCharType="separate"/>
        </w:r>
        <w:r w:rsidR="00B814AC">
          <w:rPr>
            <w:noProof/>
            <w:webHidden/>
          </w:rPr>
          <w:t>3</w:t>
        </w:r>
        <w:r w:rsidR="00B814AC">
          <w:rPr>
            <w:noProof/>
            <w:webHidden/>
          </w:rPr>
          <w:fldChar w:fldCharType="end"/>
        </w:r>
      </w:hyperlink>
    </w:p>
    <w:p w14:paraId="7C5A3FBF" w14:textId="2E4CA9AD" w:rsidR="00B814AC" w:rsidRDefault="00000000">
      <w:pPr>
        <w:pStyle w:val="TM1"/>
        <w:tabs>
          <w:tab w:val="left" w:pos="440"/>
        </w:tabs>
        <w:rPr>
          <w:rFonts w:asciiTheme="minorHAnsi" w:eastAsiaTheme="minorEastAsia" w:hAnsiTheme="minorHAnsi" w:cstheme="minorBidi"/>
          <w:noProof/>
          <w:sz w:val="22"/>
          <w:szCs w:val="22"/>
        </w:rPr>
      </w:pPr>
      <w:hyperlink w:anchor="_Toc69373370" w:history="1">
        <w:r w:rsidR="00B814AC" w:rsidRPr="000E3678">
          <w:rPr>
            <w:rStyle w:val="Lienhypertexte"/>
            <w:noProof/>
          </w:rPr>
          <w:t>2.</w:t>
        </w:r>
        <w:r w:rsidR="00B814AC">
          <w:rPr>
            <w:rFonts w:asciiTheme="minorHAnsi" w:eastAsiaTheme="minorEastAsia" w:hAnsiTheme="minorHAnsi" w:cstheme="minorBidi"/>
            <w:noProof/>
            <w:sz w:val="22"/>
            <w:szCs w:val="22"/>
          </w:rPr>
          <w:tab/>
        </w:r>
        <w:r w:rsidR="00B814AC" w:rsidRPr="000E3678">
          <w:rPr>
            <w:rStyle w:val="Lienhypertexte"/>
            <w:noProof/>
          </w:rPr>
          <w:t>Présentation de la demande</w:t>
        </w:r>
        <w:r w:rsidR="00B814AC">
          <w:rPr>
            <w:noProof/>
            <w:webHidden/>
          </w:rPr>
          <w:tab/>
        </w:r>
        <w:r w:rsidR="00B814AC">
          <w:rPr>
            <w:noProof/>
            <w:webHidden/>
          </w:rPr>
          <w:fldChar w:fldCharType="begin"/>
        </w:r>
        <w:r w:rsidR="00B814AC">
          <w:rPr>
            <w:noProof/>
            <w:webHidden/>
          </w:rPr>
          <w:instrText xml:space="preserve"> PAGEREF _Toc69373370 \h </w:instrText>
        </w:r>
        <w:r w:rsidR="00B814AC">
          <w:rPr>
            <w:noProof/>
            <w:webHidden/>
          </w:rPr>
        </w:r>
        <w:r w:rsidR="00B814AC">
          <w:rPr>
            <w:noProof/>
            <w:webHidden/>
          </w:rPr>
          <w:fldChar w:fldCharType="separate"/>
        </w:r>
        <w:r w:rsidR="00B814AC">
          <w:rPr>
            <w:noProof/>
            <w:webHidden/>
          </w:rPr>
          <w:t>3</w:t>
        </w:r>
        <w:r w:rsidR="00B814AC">
          <w:rPr>
            <w:noProof/>
            <w:webHidden/>
          </w:rPr>
          <w:fldChar w:fldCharType="end"/>
        </w:r>
      </w:hyperlink>
    </w:p>
    <w:p w14:paraId="2D4C849D" w14:textId="3542C8A5" w:rsidR="00B814AC" w:rsidRDefault="00000000">
      <w:pPr>
        <w:pStyle w:val="TM2"/>
        <w:tabs>
          <w:tab w:val="left" w:pos="880"/>
          <w:tab w:val="right" w:leader="dot" w:pos="8834"/>
        </w:tabs>
        <w:rPr>
          <w:rFonts w:cstheme="minorBidi"/>
          <w:noProof/>
        </w:rPr>
      </w:pPr>
      <w:hyperlink w:anchor="_Toc69373371" w:history="1">
        <w:r w:rsidR="00B814AC" w:rsidRPr="000E3678">
          <w:rPr>
            <w:rStyle w:val="Lienhypertexte"/>
            <w:rFonts w:ascii="Lucida Sans" w:hAnsi="Lucida Sans"/>
            <w:noProof/>
          </w:rPr>
          <w:t>2.1.</w:t>
        </w:r>
        <w:r w:rsidR="00B814AC">
          <w:rPr>
            <w:rFonts w:cstheme="minorBidi"/>
            <w:noProof/>
          </w:rPr>
          <w:tab/>
        </w:r>
        <w:r w:rsidR="00B814AC" w:rsidRPr="000E3678">
          <w:rPr>
            <w:rStyle w:val="Lienhypertexte"/>
            <w:rFonts w:ascii="Lucida Sans" w:hAnsi="Lucida Sans"/>
            <w:noProof/>
          </w:rPr>
          <w:t>Informations générales</w:t>
        </w:r>
        <w:r w:rsidR="00B814AC">
          <w:rPr>
            <w:noProof/>
            <w:webHidden/>
          </w:rPr>
          <w:tab/>
        </w:r>
        <w:r w:rsidR="00B814AC">
          <w:rPr>
            <w:noProof/>
            <w:webHidden/>
          </w:rPr>
          <w:fldChar w:fldCharType="begin"/>
        </w:r>
        <w:r w:rsidR="00B814AC">
          <w:rPr>
            <w:noProof/>
            <w:webHidden/>
          </w:rPr>
          <w:instrText xml:space="preserve"> PAGEREF _Toc69373371 \h </w:instrText>
        </w:r>
        <w:r w:rsidR="00B814AC">
          <w:rPr>
            <w:noProof/>
            <w:webHidden/>
          </w:rPr>
        </w:r>
        <w:r w:rsidR="00B814AC">
          <w:rPr>
            <w:noProof/>
            <w:webHidden/>
          </w:rPr>
          <w:fldChar w:fldCharType="separate"/>
        </w:r>
        <w:r w:rsidR="00B814AC">
          <w:rPr>
            <w:noProof/>
            <w:webHidden/>
          </w:rPr>
          <w:t>3</w:t>
        </w:r>
        <w:r w:rsidR="00B814AC">
          <w:rPr>
            <w:noProof/>
            <w:webHidden/>
          </w:rPr>
          <w:fldChar w:fldCharType="end"/>
        </w:r>
      </w:hyperlink>
    </w:p>
    <w:p w14:paraId="6B88492F" w14:textId="574B15F0" w:rsidR="00B814AC" w:rsidRDefault="00000000">
      <w:pPr>
        <w:pStyle w:val="TM2"/>
        <w:tabs>
          <w:tab w:val="left" w:pos="880"/>
          <w:tab w:val="right" w:leader="dot" w:pos="8834"/>
        </w:tabs>
        <w:rPr>
          <w:rFonts w:cstheme="minorBidi"/>
          <w:noProof/>
        </w:rPr>
      </w:pPr>
      <w:hyperlink w:anchor="_Toc69373372" w:history="1">
        <w:r w:rsidR="00B814AC" w:rsidRPr="000E3678">
          <w:rPr>
            <w:rStyle w:val="Lienhypertexte"/>
            <w:rFonts w:ascii="Lucida Sans" w:hAnsi="Lucida Sans"/>
            <w:noProof/>
          </w:rPr>
          <w:t>2.2.</w:t>
        </w:r>
        <w:r w:rsidR="00B814AC">
          <w:rPr>
            <w:rFonts w:cstheme="minorBidi"/>
            <w:noProof/>
          </w:rPr>
          <w:tab/>
        </w:r>
        <w:r w:rsidR="00B814AC" w:rsidRPr="000E3678">
          <w:rPr>
            <w:rStyle w:val="Lienhypertexte"/>
            <w:rFonts w:ascii="Lucida Sans" w:hAnsi="Lucida Sans"/>
            <w:noProof/>
          </w:rPr>
          <w:t>Besoin</w:t>
        </w:r>
        <w:r w:rsidR="00B814AC">
          <w:rPr>
            <w:noProof/>
            <w:webHidden/>
          </w:rPr>
          <w:tab/>
        </w:r>
        <w:r w:rsidR="00B814AC">
          <w:rPr>
            <w:noProof/>
            <w:webHidden/>
          </w:rPr>
          <w:fldChar w:fldCharType="begin"/>
        </w:r>
        <w:r w:rsidR="00B814AC">
          <w:rPr>
            <w:noProof/>
            <w:webHidden/>
          </w:rPr>
          <w:instrText xml:space="preserve"> PAGEREF _Toc69373372 \h </w:instrText>
        </w:r>
        <w:r w:rsidR="00B814AC">
          <w:rPr>
            <w:noProof/>
            <w:webHidden/>
          </w:rPr>
        </w:r>
        <w:r w:rsidR="00B814AC">
          <w:rPr>
            <w:noProof/>
            <w:webHidden/>
          </w:rPr>
          <w:fldChar w:fldCharType="separate"/>
        </w:r>
        <w:r w:rsidR="00B814AC">
          <w:rPr>
            <w:noProof/>
            <w:webHidden/>
          </w:rPr>
          <w:t>5</w:t>
        </w:r>
        <w:r w:rsidR="00B814AC">
          <w:rPr>
            <w:noProof/>
            <w:webHidden/>
          </w:rPr>
          <w:fldChar w:fldCharType="end"/>
        </w:r>
      </w:hyperlink>
    </w:p>
    <w:p w14:paraId="666C7B38" w14:textId="72BB59D9" w:rsidR="00B814AC" w:rsidRDefault="00000000">
      <w:pPr>
        <w:pStyle w:val="TM2"/>
        <w:tabs>
          <w:tab w:val="left" w:pos="880"/>
          <w:tab w:val="right" w:leader="dot" w:pos="8834"/>
        </w:tabs>
        <w:rPr>
          <w:rFonts w:cstheme="minorBidi"/>
          <w:noProof/>
        </w:rPr>
      </w:pPr>
      <w:hyperlink w:anchor="_Toc69373373" w:history="1">
        <w:r w:rsidR="00B814AC" w:rsidRPr="000E3678">
          <w:rPr>
            <w:rStyle w:val="Lienhypertexte"/>
            <w:rFonts w:ascii="Lucida Sans" w:hAnsi="Lucida Sans"/>
            <w:noProof/>
          </w:rPr>
          <w:t>2.3.</w:t>
        </w:r>
        <w:r w:rsidR="00B814AC">
          <w:rPr>
            <w:rFonts w:cstheme="minorBidi"/>
            <w:noProof/>
          </w:rPr>
          <w:tab/>
        </w:r>
        <w:r w:rsidR="00B814AC" w:rsidRPr="000E3678">
          <w:rPr>
            <w:rStyle w:val="Lienhypertexte"/>
            <w:rFonts w:ascii="Lucida Sans" w:hAnsi="Lucida Sans"/>
            <w:noProof/>
          </w:rPr>
          <w:t>Description technique</w:t>
        </w:r>
        <w:r w:rsidR="00B814AC">
          <w:rPr>
            <w:noProof/>
            <w:webHidden/>
          </w:rPr>
          <w:tab/>
        </w:r>
        <w:r w:rsidR="00B814AC">
          <w:rPr>
            <w:noProof/>
            <w:webHidden/>
          </w:rPr>
          <w:fldChar w:fldCharType="begin"/>
        </w:r>
        <w:r w:rsidR="00B814AC">
          <w:rPr>
            <w:noProof/>
            <w:webHidden/>
          </w:rPr>
          <w:instrText xml:space="preserve"> PAGEREF _Toc69373373 \h </w:instrText>
        </w:r>
        <w:r w:rsidR="00B814AC">
          <w:rPr>
            <w:noProof/>
            <w:webHidden/>
          </w:rPr>
        </w:r>
        <w:r w:rsidR="00B814AC">
          <w:rPr>
            <w:noProof/>
            <w:webHidden/>
          </w:rPr>
          <w:fldChar w:fldCharType="separate"/>
        </w:r>
        <w:r w:rsidR="00B814AC">
          <w:rPr>
            <w:noProof/>
            <w:webHidden/>
          </w:rPr>
          <w:t>6</w:t>
        </w:r>
        <w:r w:rsidR="00B814AC">
          <w:rPr>
            <w:noProof/>
            <w:webHidden/>
          </w:rPr>
          <w:fldChar w:fldCharType="end"/>
        </w:r>
      </w:hyperlink>
    </w:p>
    <w:p w14:paraId="6AC009F4" w14:textId="7D3E5F28" w:rsidR="00B814AC" w:rsidRDefault="00000000">
      <w:pPr>
        <w:pStyle w:val="TM2"/>
        <w:tabs>
          <w:tab w:val="left" w:pos="1100"/>
          <w:tab w:val="right" w:leader="dot" w:pos="8834"/>
        </w:tabs>
        <w:rPr>
          <w:rFonts w:cstheme="minorBidi"/>
          <w:noProof/>
        </w:rPr>
      </w:pPr>
      <w:hyperlink w:anchor="_Toc69373374" w:history="1">
        <w:r w:rsidR="00B814AC" w:rsidRPr="000E3678">
          <w:rPr>
            <w:rStyle w:val="Lienhypertexte"/>
            <w:rFonts w:ascii="Lucida Sans" w:hAnsi="Lucida Sans"/>
            <w:noProof/>
          </w:rPr>
          <w:t>2.3.1.</w:t>
        </w:r>
        <w:r w:rsidR="00B814AC">
          <w:rPr>
            <w:rFonts w:cstheme="minorBidi"/>
            <w:noProof/>
          </w:rPr>
          <w:tab/>
        </w:r>
        <w:r w:rsidR="00B814AC" w:rsidRPr="000E3678">
          <w:rPr>
            <w:rStyle w:val="Lienhypertexte"/>
            <w:rFonts w:ascii="Lucida Sans" w:hAnsi="Lucida Sans"/>
            <w:noProof/>
          </w:rPr>
          <w:t>Diffusion vidéo</w:t>
        </w:r>
        <w:r w:rsidR="00B814AC">
          <w:rPr>
            <w:noProof/>
            <w:webHidden/>
          </w:rPr>
          <w:tab/>
        </w:r>
        <w:r w:rsidR="00B814AC">
          <w:rPr>
            <w:noProof/>
            <w:webHidden/>
          </w:rPr>
          <w:fldChar w:fldCharType="begin"/>
        </w:r>
        <w:r w:rsidR="00B814AC">
          <w:rPr>
            <w:noProof/>
            <w:webHidden/>
          </w:rPr>
          <w:instrText xml:space="preserve"> PAGEREF _Toc69373374 \h </w:instrText>
        </w:r>
        <w:r w:rsidR="00B814AC">
          <w:rPr>
            <w:noProof/>
            <w:webHidden/>
          </w:rPr>
        </w:r>
        <w:r w:rsidR="00B814AC">
          <w:rPr>
            <w:noProof/>
            <w:webHidden/>
          </w:rPr>
          <w:fldChar w:fldCharType="separate"/>
        </w:r>
        <w:r w:rsidR="00B814AC">
          <w:rPr>
            <w:noProof/>
            <w:webHidden/>
          </w:rPr>
          <w:t>6</w:t>
        </w:r>
        <w:r w:rsidR="00B814AC">
          <w:rPr>
            <w:noProof/>
            <w:webHidden/>
          </w:rPr>
          <w:fldChar w:fldCharType="end"/>
        </w:r>
      </w:hyperlink>
    </w:p>
    <w:p w14:paraId="644AC415" w14:textId="06F2F0D0" w:rsidR="00B814AC" w:rsidRDefault="00000000">
      <w:pPr>
        <w:pStyle w:val="TM2"/>
        <w:tabs>
          <w:tab w:val="left" w:pos="1100"/>
          <w:tab w:val="right" w:leader="dot" w:pos="8834"/>
        </w:tabs>
        <w:rPr>
          <w:rFonts w:cstheme="minorBidi"/>
          <w:noProof/>
        </w:rPr>
      </w:pPr>
      <w:hyperlink w:anchor="_Toc69373375" w:history="1">
        <w:r w:rsidR="00B814AC" w:rsidRPr="000E3678">
          <w:rPr>
            <w:rStyle w:val="Lienhypertexte"/>
            <w:rFonts w:ascii="Lucida Sans" w:hAnsi="Lucida Sans"/>
            <w:noProof/>
          </w:rPr>
          <w:t>2.3.2.</w:t>
        </w:r>
        <w:r w:rsidR="00B814AC">
          <w:rPr>
            <w:rFonts w:cstheme="minorBidi"/>
            <w:noProof/>
          </w:rPr>
          <w:tab/>
        </w:r>
        <w:r w:rsidR="00B814AC" w:rsidRPr="000E3678">
          <w:rPr>
            <w:rStyle w:val="Lienhypertexte"/>
            <w:rFonts w:ascii="Lucida Sans" w:hAnsi="Lucida Sans"/>
            <w:noProof/>
          </w:rPr>
          <w:t>Sonorisation</w:t>
        </w:r>
        <w:r w:rsidR="00B814AC">
          <w:rPr>
            <w:noProof/>
            <w:webHidden/>
          </w:rPr>
          <w:tab/>
        </w:r>
        <w:r w:rsidR="00B814AC">
          <w:rPr>
            <w:noProof/>
            <w:webHidden/>
          </w:rPr>
          <w:fldChar w:fldCharType="begin"/>
        </w:r>
        <w:r w:rsidR="00B814AC">
          <w:rPr>
            <w:noProof/>
            <w:webHidden/>
          </w:rPr>
          <w:instrText xml:space="preserve"> PAGEREF _Toc69373375 \h </w:instrText>
        </w:r>
        <w:r w:rsidR="00B814AC">
          <w:rPr>
            <w:noProof/>
            <w:webHidden/>
          </w:rPr>
        </w:r>
        <w:r w:rsidR="00B814AC">
          <w:rPr>
            <w:noProof/>
            <w:webHidden/>
          </w:rPr>
          <w:fldChar w:fldCharType="separate"/>
        </w:r>
        <w:r w:rsidR="00B814AC">
          <w:rPr>
            <w:noProof/>
            <w:webHidden/>
          </w:rPr>
          <w:t>7</w:t>
        </w:r>
        <w:r w:rsidR="00B814AC">
          <w:rPr>
            <w:noProof/>
            <w:webHidden/>
          </w:rPr>
          <w:fldChar w:fldCharType="end"/>
        </w:r>
      </w:hyperlink>
    </w:p>
    <w:p w14:paraId="23514FCB" w14:textId="0E43E0EA" w:rsidR="00B814AC" w:rsidRDefault="00000000">
      <w:pPr>
        <w:pStyle w:val="TM2"/>
        <w:tabs>
          <w:tab w:val="left" w:pos="1100"/>
          <w:tab w:val="right" w:leader="dot" w:pos="8834"/>
        </w:tabs>
        <w:rPr>
          <w:rFonts w:cstheme="minorBidi"/>
          <w:noProof/>
        </w:rPr>
      </w:pPr>
      <w:hyperlink w:anchor="_Toc69373376" w:history="1">
        <w:r w:rsidR="00B814AC" w:rsidRPr="000E3678">
          <w:rPr>
            <w:rStyle w:val="Lienhypertexte"/>
            <w:rFonts w:ascii="Lucida Sans" w:hAnsi="Lucida Sans"/>
            <w:noProof/>
          </w:rPr>
          <w:t>2.3.3.</w:t>
        </w:r>
        <w:r w:rsidR="00B814AC">
          <w:rPr>
            <w:rFonts w:cstheme="minorBidi"/>
            <w:noProof/>
          </w:rPr>
          <w:tab/>
        </w:r>
        <w:r w:rsidR="00B814AC" w:rsidRPr="000E3678">
          <w:rPr>
            <w:rStyle w:val="Lienhypertexte"/>
            <w:rFonts w:ascii="Lucida Sans" w:hAnsi="Lucida Sans"/>
            <w:noProof/>
          </w:rPr>
          <w:t>Captation audio/vidéo</w:t>
        </w:r>
        <w:r w:rsidR="00B814AC">
          <w:rPr>
            <w:noProof/>
            <w:webHidden/>
          </w:rPr>
          <w:tab/>
        </w:r>
        <w:r w:rsidR="00B814AC">
          <w:rPr>
            <w:noProof/>
            <w:webHidden/>
          </w:rPr>
          <w:fldChar w:fldCharType="begin"/>
        </w:r>
        <w:r w:rsidR="00B814AC">
          <w:rPr>
            <w:noProof/>
            <w:webHidden/>
          </w:rPr>
          <w:instrText xml:space="preserve"> PAGEREF _Toc69373376 \h </w:instrText>
        </w:r>
        <w:r w:rsidR="00B814AC">
          <w:rPr>
            <w:noProof/>
            <w:webHidden/>
          </w:rPr>
        </w:r>
        <w:r w:rsidR="00B814AC">
          <w:rPr>
            <w:noProof/>
            <w:webHidden/>
          </w:rPr>
          <w:fldChar w:fldCharType="separate"/>
        </w:r>
        <w:r w:rsidR="00B814AC">
          <w:rPr>
            <w:noProof/>
            <w:webHidden/>
          </w:rPr>
          <w:t>8</w:t>
        </w:r>
        <w:r w:rsidR="00B814AC">
          <w:rPr>
            <w:noProof/>
            <w:webHidden/>
          </w:rPr>
          <w:fldChar w:fldCharType="end"/>
        </w:r>
      </w:hyperlink>
    </w:p>
    <w:p w14:paraId="016EE362" w14:textId="6A7C4FC2" w:rsidR="00B814AC" w:rsidRDefault="00000000">
      <w:pPr>
        <w:pStyle w:val="TM2"/>
        <w:tabs>
          <w:tab w:val="left" w:pos="1100"/>
          <w:tab w:val="right" w:leader="dot" w:pos="8834"/>
        </w:tabs>
        <w:rPr>
          <w:rFonts w:cstheme="minorBidi"/>
          <w:noProof/>
        </w:rPr>
      </w:pPr>
      <w:hyperlink w:anchor="_Toc69373377" w:history="1">
        <w:r w:rsidR="00B814AC" w:rsidRPr="000E3678">
          <w:rPr>
            <w:rStyle w:val="Lienhypertexte"/>
            <w:rFonts w:ascii="Lucida Sans" w:hAnsi="Lucida Sans"/>
            <w:noProof/>
          </w:rPr>
          <w:t>2.3.4.</w:t>
        </w:r>
        <w:r w:rsidR="00B814AC">
          <w:rPr>
            <w:rFonts w:cstheme="minorBidi"/>
            <w:noProof/>
          </w:rPr>
          <w:tab/>
        </w:r>
        <w:r w:rsidR="00B814AC" w:rsidRPr="000E3678">
          <w:rPr>
            <w:rStyle w:val="Lienhypertexte"/>
            <w:rFonts w:ascii="Lucida Sans" w:hAnsi="Lucida Sans"/>
            <w:noProof/>
          </w:rPr>
          <w:t>Infrastructure de contrôle</w:t>
        </w:r>
        <w:r w:rsidR="00B814AC">
          <w:rPr>
            <w:noProof/>
            <w:webHidden/>
          </w:rPr>
          <w:tab/>
        </w:r>
        <w:r w:rsidR="00B814AC">
          <w:rPr>
            <w:noProof/>
            <w:webHidden/>
          </w:rPr>
          <w:fldChar w:fldCharType="begin"/>
        </w:r>
        <w:r w:rsidR="00B814AC">
          <w:rPr>
            <w:noProof/>
            <w:webHidden/>
          </w:rPr>
          <w:instrText xml:space="preserve"> PAGEREF _Toc69373377 \h </w:instrText>
        </w:r>
        <w:r w:rsidR="00B814AC">
          <w:rPr>
            <w:noProof/>
            <w:webHidden/>
          </w:rPr>
        </w:r>
        <w:r w:rsidR="00B814AC">
          <w:rPr>
            <w:noProof/>
            <w:webHidden/>
          </w:rPr>
          <w:fldChar w:fldCharType="separate"/>
        </w:r>
        <w:r w:rsidR="00B814AC">
          <w:rPr>
            <w:noProof/>
            <w:webHidden/>
          </w:rPr>
          <w:t>9</w:t>
        </w:r>
        <w:r w:rsidR="00B814AC">
          <w:rPr>
            <w:noProof/>
            <w:webHidden/>
          </w:rPr>
          <w:fldChar w:fldCharType="end"/>
        </w:r>
      </w:hyperlink>
    </w:p>
    <w:p w14:paraId="1615E8C4" w14:textId="3CD37D2E" w:rsidR="00B814AC" w:rsidRDefault="00000000">
      <w:pPr>
        <w:pStyle w:val="TM2"/>
        <w:tabs>
          <w:tab w:val="left" w:pos="1100"/>
          <w:tab w:val="right" w:leader="dot" w:pos="8834"/>
        </w:tabs>
        <w:rPr>
          <w:rFonts w:cstheme="minorBidi"/>
          <w:noProof/>
        </w:rPr>
      </w:pPr>
      <w:hyperlink w:anchor="_Toc69373378" w:history="1">
        <w:r w:rsidR="00B814AC" w:rsidRPr="000E3678">
          <w:rPr>
            <w:rStyle w:val="Lienhypertexte"/>
            <w:rFonts w:ascii="Lucida Sans" w:hAnsi="Lucida Sans"/>
            <w:noProof/>
          </w:rPr>
          <w:t>2.3.5.</w:t>
        </w:r>
        <w:r w:rsidR="00B814AC">
          <w:rPr>
            <w:rFonts w:cstheme="minorBidi"/>
            <w:noProof/>
          </w:rPr>
          <w:tab/>
        </w:r>
        <w:r w:rsidR="00B814AC" w:rsidRPr="000E3678">
          <w:rPr>
            <w:rStyle w:val="Lienhypertexte"/>
            <w:rFonts w:ascii="Lucida Sans" w:hAnsi="Lucida Sans"/>
            <w:noProof/>
          </w:rPr>
          <w:t>Infrastructure câblée</w:t>
        </w:r>
        <w:r w:rsidR="00B814AC">
          <w:rPr>
            <w:noProof/>
            <w:webHidden/>
          </w:rPr>
          <w:tab/>
        </w:r>
        <w:r w:rsidR="00B814AC">
          <w:rPr>
            <w:noProof/>
            <w:webHidden/>
          </w:rPr>
          <w:fldChar w:fldCharType="begin"/>
        </w:r>
        <w:r w:rsidR="00B814AC">
          <w:rPr>
            <w:noProof/>
            <w:webHidden/>
          </w:rPr>
          <w:instrText xml:space="preserve"> PAGEREF _Toc69373378 \h </w:instrText>
        </w:r>
        <w:r w:rsidR="00B814AC">
          <w:rPr>
            <w:noProof/>
            <w:webHidden/>
          </w:rPr>
        </w:r>
        <w:r w:rsidR="00B814AC">
          <w:rPr>
            <w:noProof/>
            <w:webHidden/>
          </w:rPr>
          <w:fldChar w:fldCharType="separate"/>
        </w:r>
        <w:r w:rsidR="00B814AC">
          <w:rPr>
            <w:noProof/>
            <w:webHidden/>
          </w:rPr>
          <w:t>9</w:t>
        </w:r>
        <w:r w:rsidR="00B814AC">
          <w:rPr>
            <w:noProof/>
            <w:webHidden/>
          </w:rPr>
          <w:fldChar w:fldCharType="end"/>
        </w:r>
      </w:hyperlink>
    </w:p>
    <w:p w14:paraId="618F6997" w14:textId="15C5EE9B" w:rsidR="00B814AC" w:rsidRDefault="00000000">
      <w:pPr>
        <w:pStyle w:val="TM2"/>
        <w:tabs>
          <w:tab w:val="left" w:pos="1100"/>
          <w:tab w:val="right" w:leader="dot" w:pos="8834"/>
        </w:tabs>
        <w:rPr>
          <w:rFonts w:cstheme="minorBidi"/>
          <w:noProof/>
        </w:rPr>
      </w:pPr>
      <w:hyperlink w:anchor="_Toc69373379" w:history="1">
        <w:r w:rsidR="00B814AC" w:rsidRPr="000E3678">
          <w:rPr>
            <w:rStyle w:val="Lienhypertexte"/>
            <w:rFonts w:ascii="Lucida Sans" w:hAnsi="Lucida Sans"/>
            <w:noProof/>
          </w:rPr>
          <w:t>2.3.6.</w:t>
        </w:r>
        <w:r w:rsidR="00B814AC">
          <w:rPr>
            <w:rFonts w:cstheme="minorBidi"/>
            <w:noProof/>
          </w:rPr>
          <w:tab/>
        </w:r>
        <w:r w:rsidR="00B814AC" w:rsidRPr="000E3678">
          <w:rPr>
            <w:rStyle w:val="Lienhypertexte"/>
            <w:rFonts w:ascii="Lucida Sans" w:hAnsi="Lucida Sans"/>
            <w:noProof/>
          </w:rPr>
          <w:t>Sous-ensemble : Infrastructure audio et vidéo</w:t>
        </w:r>
        <w:r w:rsidR="00B814AC">
          <w:rPr>
            <w:noProof/>
            <w:webHidden/>
          </w:rPr>
          <w:tab/>
        </w:r>
        <w:r w:rsidR="00B814AC">
          <w:rPr>
            <w:noProof/>
            <w:webHidden/>
          </w:rPr>
          <w:fldChar w:fldCharType="begin"/>
        </w:r>
        <w:r w:rsidR="00B814AC">
          <w:rPr>
            <w:noProof/>
            <w:webHidden/>
          </w:rPr>
          <w:instrText xml:space="preserve"> PAGEREF _Toc69373379 \h </w:instrText>
        </w:r>
        <w:r w:rsidR="00B814AC">
          <w:rPr>
            <w:noProof/>
            <w:webHidden/>
          </w:rPr>
        </w:r>
        <w:r w:rsidR="00B814AC">
          <w:rPr>
            <w:noProof/>
            <w:webHidden/>
          </w:rPr>
          <w:fldChar w:fldCharType="separate"/>
        </w:r>
        <w:r w:rsidR="00B814AC">
          <w:rPr>
            <w:noProof/>
            <w:webHidden/>
          </w:rPr>
          <w:t>10</w:t>
        </w:r>
        <w:r w:rsidR="00B814AC">
          <w:rPr>
            <w:noProof/>
            <w:webHidden/>
          </w:rPr>
          <w:fldChar w:fldCharType="end"/>
        </w:r>
      </w:hyperlink>
    </w:p>
    <w:p w14:paraId="55D2A8A6" w14:textId="1F62D6A4" w:rsidR="00B814AC" w:rsidRDefault="00000000">
      <w:pPr>
        <w:pStyle w:val="TM1"/>
        <w:rPr>
          <w:rFonts w:asciiTheme="minorHAnsi" w:eastAsiaTheme="minorEastAsia" w:hAnsiTheme="minorHAnsi" w:cstheme="minorBidi"/>
          <w:noProof/>
          <w:sz w:val="22"/>
          <w:szCs w:val="22"/>
        </w:rPr>
      </w:pPr>
      <w:hyperlink w:anchor="_Toc69373380" w:history="1">
        <w:r w:rsidR="00B814AC" w:rsidRPr="000E3678">
          <w:rPr>
            <w:rStyle w:val="Lienhypertexte"/>
            <w:noProof/>
          </w:rPr>
          <w:t>Annexes</w:t>
        </w:r>
        <w:r w:rsidR="00B814AC">
          <w:rPr>
            <w:noProof/>
            <w:webHidden/>
          </w:rPr>
          <w:tab/>
        </w:r>
        <w:r w:rsidR="00B814AC">
          <w:rPr>
            <w:noProof/>
            <w:webHidden/>
          </w:rPr>
          <w:fldChar w:fldCharType="begin"/>
        </w:r>
        <w:r w:rsidR="00B814AC">
          <w:rPr>
            <w:noProof/>
            <w:webHidden/>
          </w:rPr>
          <w:instrText xml:space="preserve"> PAGEREF _Toc69373380 \h </w:instrText>
        </w:r>
        <w:r w:rsidR="00B814AC">
          <w:rPr>
            <w:noProof/>
            <w:webHidden/>
          </w:rPr>
        </w:r>
        <w:r w:rsidR="00B814AC">
          <w:rPr>
            <w:noProof/>
            <w:webHidden/>
          </w:rPr>
          <w:fldChar w:fldCharType="separate"/>
        </w:r>
        <w:r w:rsidR="00B814AC">
          <w:rPr>
            <w:noProof/>
            <w:webHidden/>
          </w:rPr>
          <w:t>11</w:t>
        </w:r>
        <w:r w:rsidR="00B814AC">
          <w:rPr>
            <w:noProof/>
            <w:webHidden/>
          </w:rPr>
          <w:fldChar w:fldCharType="end"/>
        </w:r>
      </w:hyperlink>
    </w:p>
    <w:p w14:paraId="40F5CF8D" w14:textId="69797B1B" w:rsidR="002005F0" w:rsidRPr="00FF5A6C" w:rsidRDefault="00B604A7" w:rsidP="002005F0">
      <w:r w:rsidRPr="00FF5A6C">
        <w:fldChar w:fldCharType="end"/>
      </w:r>
      <w:r w:rsidR="002005F0" w:rsidRPr="00FF5A6C">
        <w:t xml:space="preserve"> </w:t>
      </w:r>
    </w:p>
    <w:p w14:paraId="5CD57CA3" w14:textId="7C34831D" w:rsidR="00373461" w:rsidRPr="00FF5A6C" w:rsidRDefault="00373461" w:rsidP="004534C6">
      <w:pPr>
        <w:rPr>
          <w:ins w:id="1" w:author="Family" w:date="2016-06-24T22:57:00Z"/>
        </w:rPr>
      </w:pPr>
      <w:r w:rsidRPr="00FF5A6C">
        <w:br w:type="page"/>
      </w:r>
    </w:p>
    <w:p w14:paraId="05CF406F" w14:textId="6B2C3A2C" w:rsidR="00772A29" w:rsidRDefault="00622D38" w:rsidP="2E28EDEE">
      <w:pPr>
        <w:pStyle w:val="Titre"/>
        <w:numPr>
          <w:ilvl w:val="0"/>
          <w:numId w:val="16"/>
        </w:numPr>
        <w:rPr>
          <w:rFonts w:ascii="Lucida Sans" w:hAnsi="Lucida Sans"/>
        </w:rPr>
      </w:pPr>
      <w:bookmarkStart w:id="2" w:name="_Toc69373369"/>
      <w:r>
        <w:rPr>
          <w:rFonts w:ascii="Lucida Sans" w:hAnsi="Lucida Sans"/>
        </w:rPr>
        <w:lastRenderedPageBreak/>
        <w:t>Objet</w:t>
      </w:r>
      <w:bookmarkEnd w:id="2"/>
    </w:p>
    <w:p w14:paraId="72B4D8D2" w14:textId="70D39154" w:rsidR="004213C5" w:rsidRDefault="00622D38" w:rsidP="0012534C">
      <w:pPr>
        <w:jc w:val="both"/>
        <w:rPr>
          <w:b/>
          <w:u w:val="single"/>
        </w:rPr>
      </w:pPr>
      <w:r w:rsidRPr="00622D38">
        <w:t xml:space="preserve">Cette étude de cas, permet à l'Université Paris-Est </w:t>
      </w:r>
      <w:r>
        <w:t>Créteil</w:t>
      </w:r>
      <w:r w:rsidRPr="00622D38">
        <w:t xml:space="preserve"> de juger les réponses à </w:t>
      </w:r>
      <w:r w:rsidR="00FE0CAE">
        <w:t xml:space="preserve">cet </w:t>
      </w:r>
      <w:r w:rsidRPr="00622D38">
        <w:t>appel d'offre.</w:t>
      </w:r>
      <w:r w:rsidR="00963B2A">
        <w:t xml:space="preserve"> </w:t>
      </w:r>
      <w:r w:rsidRPr="00622D38">
        <w:t xml:space="preserve"> </w:t>
      </w:r>
      <w:r w:rsidRPr="00D56B2B">
        <w:rPr>
          <w:b/>
          <w:u w:val="single"/>
        </w:rPr>
        <w:t>Les choix techniques doivent être motivés techniquement</w:t>
      </w:r>
      <w:r w:rsidR="00963B2A">
        <w:rPr>
          <w:b/>
          <w:u w:val="single"/>
        </w:rPr>
        <w:t xml:space="preserve"> afin de répondre à l’ensemble des besoins décrits dans cette étude de cas</w:t>
      </w:r>
      <w:r w:rsidR="00963B2A">
        <w:t xml:space="preserve">. L’offre technique devra être accompagnée d’une offre financière. </w:t>
      </w:r>
    </w:p>
    <w:p w14:paraId="503F1B80" w14:textId="77777777" w:rsidR="004213C5" w:rsidRDefault="004213C5" w:rsidP="0012534C">
      <w:pPr>
        <w:jc w:val="both"/>
        <w:rPr>
          <w:b/>
          <w:u w:val="single"/>
        </w:rPr>
      </w:pPr>
    </w:p>
    <w:p w14:paraId="208360FB" w14:textId="02207133" w:rsidR="00622D38" w:rsidRDefault="00E864A3" w:rsidP="0012534C">
      <w:pPr>
        <w:jc w:val="both"/>
      </w:pPr>
      <w:r>
        <w:rPr>
          <w:b/>
          <w:u w:val="single"/>
        </w:rPr>
        <w:t xml:space="preserve">Pour cette étude de cas, il est demandé de joindre à l’offre un dossier d’études des ouvrages exécutés. Ce dossier sera </w:t>
      </w:r>
      <w:r w:rsidR="0012534C">
        <w:rPr>
          <w:b/>
          <w:u w:val="single"/>
        </w:rPr>
        <w:t>à l’image d’un dossier remis dans le cas concret d’une réalisation. L’analyse des offres ne tiendra pas compte de la véracité des informations mais du formalisme de celles-ci.</w:t>
      </w:r>
    </w:p>
    <w:p w14:paraId="615C3BE1" w14:textId="77777777" w:rsidR="00D56B2B" w:rsidRPr="00622D38" w:rsidRDefault="00D56B2B" w:rsidP="00622D38"/>
    <w:p w14:paraId="7AE78636" w14:textId="2B0FD41D" w:rsidR="000A1E7A" w:rsidRPr="00FF5A6C" w:rsidRDefault="00622D38" w:rsidP="00622D38">
      <w:pPr>
        <w:pStyle w:val="Titre"/>
        <w:numPr>
          <w:ilvl w:val="0"/>
          <w:numId w:val="16"/>
        </w:numPr>
        <w:rPr>
          <w:rFonts w:ascii="Lucida Sans" w:hAnsi="Lucida Sans"/>
        </w:rPr>
      </w:pPr>
      <w:bookmarkStart w:id="3" w:name="_Toc69373370"/>
      <w:r>
        <w:rPr>
          <w:rFonts w:ascii="Lucida Sans" w:hAnsi="Lucida Sans"/>
        </w:rPr>
        <w:t>Présentation de la demande</w:t>
      </w:r>
      <w:bookmarkEnd w:id="3"/>
    </w:p>
    <w:p w14:paraId="64E7EFDC" w14:textId="2B0E1DB9" w:rsidR="00622D38" w:rsidRDefault="00622D38" w:rsidP="0012534C">
      <w:pPr>
        <w:jc w:val="both"/>
      </w:pPr>
      <w:bookmarkStart w:id="4" w:name="_Toc449963760"/>
      <w:r>
        <w:t>Cet article a pour objectif la description technique pour l’étude, la fourniture, la pose et la mise en service d’un système audiovisuel répondant aux besoins d’un aménagement</w:t>
      </w:r>
      <w:r w:rsidR="007C04B9">
        <w:t xml:space="preserve"> audiovisuel de l’amphithéâtre 7</w:t>
      </w:r>
      <w:r>
        <w:t xml:space="preserve"> (anciennement « amphithéâtre </w:t>
      </w:r>
      <w:r w:rsidR="007C04B9">
        <w:t>T500</w:t>
      </w:r>
      <w:r>
        <w:t> ») dans le bâtiment T du site Campus Centre Créteil.</w:t>
      </w:r>
    </w:p>
    <w:p w14:paraId="30E9B672" w14:textId="77777777" w:rsidR="00622D38" w:rsidRPr="00DF1E97" w:rsidRDefault="00622D38" w:rsidP="00D56B2B">
      <w:pPr>
        <w:pStyle w:val="Titre1"/>
        <w:numPr>
          <w:ilvl w:val="1"/>
          <w:numId w:val="16"/>
        </w:numPr>
        <w:rPr>
          <w:rFonts w:ascii="Lucida Sans" w:hAnsi="Lucida Sans"/>
        </w:rPr>
      </w:pPr>
      <w:bookmarkStart w:id="5" w:name="_Toc69373371"/>
      <w:r w:rsidRPr="00DF1E97">
        <w:rPr>
          <w:rFonts w:ascii="Lucida Sans" w:hAnsi="Lucida Sans"/>
        </w:rPr>
        <w:t>Informations générales</w:t>
      </w:r>
      <w:bookmarkEnd w:id="5"/>
    </w:p>
    <w:p w14:paraId="1108FFFE" w14:textId="77777777" w:rsidR="00622D38" w:rsidRPr="00FF5A6C" w:rsidRDefault="00622D38" w:rsidP="0012534C">
      <w:pPr>
        <w:spacing w:line="240" w:lineRule="auto"/>
        <w:jc w:val="both"/>
      </w:pPr>
      <w:r w:rsidRPr="00FF5A6C">
        <w:t>Le titulaire devra prendre en considération que l’amphithéâtre peut rester en libre accès au public duran</w:t>
      </w:r>
      <w:r>
        <w:t>t les horaires d’ouverture de l’Université</w:t>
      </w:r>
      <w:r w:rsidRPr="00FF5A6C">
        <w:t>.</w:t>
      </w:r>
    </w:p>
    <w:p w14:paraId="21517F2E" w14:textId="77777777" w:rsidR="00622D38" w:rsidRDefault="00622D38" w:rsidP="0012534C">
      <w:pPr>
        <w:jc w:val="both"/>
      </w:pPr>
    </w:p>
    <w:p w14:paraId="4E88BB43" w14:textId="046A9FEA" w:rsidR="00622D38" w:rsidRDefault="00622D38" w:rsidP="0012534C">
      <w:pPr>
        <w:jc w:val="both"/>
      </w:pPr>
      <w:r>
        <w:t xml:space="preserve">L’amphithéâtre dispose de </w:t>
      </w:r>
      <w:r w:rsidR="00011F02">
        <w:t>500</w:t>
      </w:r>
      <w:r>
        <w:t xml:space="preserve"> places assises pour une surface d’environ </w:t>
      </w:r>
      <w:r w:rsidR="008169A7">
        <w:t>400</w:t>
      </w:r>
      <w:r>
        <w:t xml:space="preserve"> m². Un local technique (« </w:t>
      </w:r>
      <w:r w:rsidR="008169A7">
        <w:t>VESTIAIRES</w:t>
      </w:r>
      <w:r>
        <w:t> » sur la figure ci-dessous) de 4</w:t>
      </w:r>
      <w:r w:rsidR="008169A7">
        <w:t>,8</w:t>
      </w:r>
      <w:r>
        <w:t xml:space="preserve"> m² est disponible afin d’y accueillir le matériel audiovisuel. L’amphithéâtre ne dispose pas de salle de projection.</w:t>
      </w:r>
    </w:p>
    <w:p w14:paraId="6E84D1FA" w14:textId="77777777" w:rsidR="00622D38" w:rsidRDefault="00622D38" w:rsidP="0012534C">
      <w:pPr>
        <w:jc w:val="both"/>
      </w:pPr>
      <w:r>
        <w:t xml:space="preserve"> </w:t>
      </w:r>
    </w:p>
    <w:p w14:paraId="78785F73" w14:textId="77777777" w:rsidR="00622D38" w:rsidRDefault="00622D38" w:rsidP="0012534C">
      <w:pPr>
        <w:jc w:val="both"/>
      </w:pPr>
      <w:r>
        <w:t xml:space="preserve">L’amphithéâtre possède les dimensions suivantes : </w:t>
      </w:r>
    </w:p>
    <w:p w14:paraId="3CF2B3E4" w14:textId="3664ADD9" w:rsidR="00622D38" w:rsidRDefault="00622D38" w:rsidP="0012534C">
      <w:pPr>
        <w:pStyle w:val="Paragraphedeliste"/>
        <w:numPr>
          <w:ilvl w:val="0"/>
          <w:numId w:val="6"/>
        </w:numPr>
        <w:jc w:val="both"/>
      </w:pPr>
      <w:r>
        <w:t>Longueur </w:t>
      </w:r>
      <w:r>
        <w:tab/>
      </w:r>
      <w:r>
        <w:tab/>
      </w:r>
      <w:r>
        <w:tab/>
        <w:t xml:space="preserve">: </w:t>
      </w:r>
      <w:r w:rsidR="00B85613">
        <w:t>25,45</w:t>
      </w:r>
      <w:r>
        <w:t xml:space="preserve"> mètres</w:t>
      </w:r>
    </w:p>
    <w:p w14:paraId="45EC0812" w14:textId="38F85B4B" w:rsidR="00622D38" w:rsidRDefault="00622D38" w:rsidP="0012534C">
      <w:pPr>
        <w:pStyle w:val="Paragraphedeliste"/>
        <w:numPr>
          <w:ilvl w:val="0"/>
          <w:numId w:val="6"/>
        </w:numPr>
        <w:jc w:val="both"/>
      </w:pPr>
      <w:r>
        <w:t>Large</w:t>
      </w:r>
      <w:r w:rsidR="00B85613">
        <w:t>ur </w:t>
      </w:r>
      <w:r w:rsidR="00B85613">
        <w:tab/>
      </w:r>
      <w:r w:rsidR="00B85613">
        <w:tab/>
      </w:r>
      <w:r w:rsidR="00B85613">
        <w:tab/>
        <w:t>: 18</w:t>
      </w:r>
      <w:r>
        <w:t>,5 mètres</w:t>
      </w:r>
    </w:p>
    <w:p w14:paraId="0AFE7701" w14:textId="52CB4A53" w:rsidR="00622D38" w:rsidRDefault="00622D38" w:rsidP="0012534C">
      <w:pPr>
        <w:pStyle w:val="Paragraphedeliste"/>
        <w:numPr>
          <w:ilvl w:val="0"/>
          <w:numId w:val="6"/>
        </w:numPr>
        <w:jc w:val="both"/>
      </w:pPr>
      <w:r>
        <w:t>Hauteur arrière sol/plafond </w:t>
      </w:r>
      <w:r>
        <w:tab/>
        <w:t xml:space="preserve">: </w:t>
      </w:r>
      <w:r w:rsidR="00460D8A">
        <w:t>3,5</w:t>
      </w:r>
      <w:r>
        <w:t xml:space="preserve"> mètres</w:t>
      </w:r>
    </w:p>
    <w:p w14:paraId="5F281A62" w14:textId="111EEBC9" w:rsidR="00622D38" w:rsidRDefault="00460D8A" w:rsidP="0012534C">
      <w:pPr>
        <w:pStyle w:val="Paragraphedeliste"/>
        <w:numPr>
          <w:ilvl w:val="0"/>
          <w:numId w:val="6"/>
        </w:numPr>
        <w:jc w:val="both"/>
      </w:pPr>
      <w:r>
        <w:t>Hauteur avant sol/plafond </w:t>
      </w:r>
      <w:r>
        <w:tab/>
        <w:t>: 6,7</w:t>
      </w:r>
      <w:r w:rsidR="00622D38">
        <w:t xml:space="preserve"> mètres</w:t>
      </w:r>
    </w:p>
    <w:p w14:paraId="20890436" w14:textId="77777777" w:rsidR="00622D38" w:rsidRDefault="00622D38" w:rsidP="0012534C">
      <w:pPr>
        <w:jc w:val="both"/>
      </w:pPr>
    </w:p>
    <w:p w14:paraId="43734097" w14:textId="77777777" w:rsidR="00622D38" w:rsidRDefault="00622D38" w:rsidP="0012534C">
      <w:pPr>
        <w:jc w:val="both"/>
      </w:pPr>
      <w:r>
        <w:t>Le local technique possède les dimensions suivantes :</w:t>
      </w:r>
    </w:p>
    <w:p w14:paraId="3781CACE" w14:textId="598D0593" w:rsidR="00622D38" w:rsidRDefault="00622D38" w:rsidP="0012534C">
      <w:pPr>
        <w:pStyle w:val="Paragraphedeliste"/>
        <w:numPr>
          <w:ilvl w:val="0"/>
          <w:numId w:val="6"/>
        </w:numPr>
        <w:jc w:val="both"/>
      </w:pPr>
      <w:r>
        <w:t>Longueur </w:t>
      </w:r>
      <w:r>
        <w:tab/>
      </w:r>
      <w:r>
        <w:tab/>
      </w:r>
      <w:r>
        <w:tab/>
        <w:t>: 3,</w:t>
      </w:r>
      <w:r w:rsidR="00460D8A">
        <w:t>2</w:t>
      </w:r>
      <w:r>
        <w:t xml:space="preserve"> mètres</w:t>
      </w:r>
    </w:p>
    <w:p w14:paraId="094E1489" w14:textId="67785C7E" w:rsidR="00622D38" w:rsidRDefault="00622D38" w:rsidP="0012534C">
      <w:pPr>
        <w:pStyle w:val="Paragraphedeliste"/>
        <w:numPr>
          <w:ilvl w:val="0"/>
          <w:numId w:val="6"/>
        </w:numPr>
        <w:jc w:val="both"/>
      </w:pPr>
      <w:r>
        <w:t>Largeur </w:t>
      </w:r>
      <w:r>
        <w:tab/>
      </w:r>
      <w:r>
        <w:tab/>
      </w:r>
      <w:r>
        <w:tab/>
        <w:t>: 1,</w:t>
      </w:r>
      <w:r w:rsidR="00460D8A">
        <w:t>8</w:t>
      </w:r>
      <w:r>
        <w:t xml:space="preserve"> mètres</w:t>
      </w:r>
    </w:p>
    <w:p w14:paraId="13767B21" w14:textId="77777777" w:rsidR="00622D38" w:rsidRDefault="00622D38" w:rsidP="00622D38">
      <w:pPr>
        <w:pStyle w:val="Paragraphedeliste"/>
      </w:pPr>
    </w:p>
    <w:p w14:paraId="435E4CAC" w14:textId="6A484559" w:rsidR="00622D38" w:rsidRDefault="00622D38" w:rsidP="00622D38">
      <w:pPr>
        <w:jc w:val="center"/>
      </w:pPr>
    </w:p>
    <w:p w14:paraId="13B0385B" w14:textId="083A9E17" w:rsidR="00622D38" w:rsidRDefault="00460D8A" w:rsidP="00622D38">
      <w:pPr>
        <w:jc w:val="center"/>
      </w:pPr>
      <w:r>
        <w:rPr>
          <w:noProof/>
        </w:rPr>
        <w:lastRenderedPageBreak/>
        <w:drawing>
          <wp:inline distT="0" distB="0" distL="0" distR="0" wp14:anchorId="0AAB227B" wp14:editId="54DB8425">
            <wp:extent cx="5724112" cy="48387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8292" cy="4867593"/>
                    </a:xfrm>
                    <a:prstGeom prst="rect">
                      <a:avLst/>
                    </a:prstGeom>
                    <a:noFill/>
                    <a:ln>
                      <a:noFill/>
                    </a:ln>
                  </pic:spPr>
                </pic:pic>
              </a:graphicData>
            </a:graphic>
          </wp:inline>
        </w:drawing>
      </w:r>
    </w:p>
    <w:p w14:paraId="6A6EB4AD" w14:textId="77777777" w:rsidR="00622D38" w:rsidRDefault="00622D38" w:rsidP="00622D38"/>
    <w:p w14:paraId="341644D6" w14:textId="77777777" w:rsidR="00622D38" w:rsidRDefault="00622D38" w:rsidP="00622D38">
      <w:pPr>
        <w:rPr>
          <w:b/>
          <w:u w:val="single"/>
        </w:rPr>
      </w:pPr>
    </w:p>
    <w:p w14:paraId="380E5CE7" w14:textId="77777777" w:rsidR="00622D38" w:rsidRDefault="00622D38" w:rsidP="00622D38"/>
    <w:p w14:paraId="036F137A" w14:textId="77777777" w:rsidR="00D56B2B" w:rsidRDefault="00D56B2B">
      <w:pPr>
        <w:spacing w:line="240" w:lineRule="auto"/>
        <w:rPr>
          <w:rFonts w:eastAsiaTheme="majorEastAsia" w:cstheme="majorBidi"/>
          <w:b/>
          <w:bCs/>
          <w:color w:val="365F91" w:themeColor="accent1" w:themeShade="BF"/>
          <w:sz w:val="28"/>
          <w:szCs w:val="28"/>
        </w:rPr>
      </w:pPr>
      <w:r>
        <w:br w:type="page"/>
      </w:r>
    </w:p>
    <w:p w14:paraId="1A0EE7CE" w14:textId="1B861F65" w:rsidR="00622D38" w:rsidRPr="007E3E21" w:rsidRDefault="00622D38" w:rsidP="00D56B2B">
      <w:pPr>
        <w:pStyle w:val="Titre1"/>
        <w:numPr>
          <w:ilvl w:val="1"/>
          <w:numId w:val="16"/>
        </w:numPr>
        <w:rPr>
          <w:rFonts w:ascii="Lucida Sans" w:hAnsi="Lucida Sans"/>
        </w:rPr>
      </w:pPr>
      <w:bookmarkStart w:id="6" w:name="_Toc69373372"/>
      <w:r w:rsidRPr="007E3E21">
        <w:rPr>
          <w:rFonts w:ascii="Lucida Sans" w:hAnsi="Lucida Sans"/>
        </w:rPr>
        <w:lastRenderedPageBreak/>
        <w:t>Besoin</w:t>
      </w:r>
      <w:bookmarkEnd w:id="6"/>
    </w:p>
    <w:p w14:paraId="48DF942A" w14:textId="77777777" w:rsidR="00622D38" w:rsidRDefault="00622D38" w:rsidP="00622D38"/>
    <w:p w14:paraId="4443F04A" w14:textId="77777777" w:rsidR="00622D38" w:rsidRDefault="00622D38" w:rsidP="00622D38">
      <w:r>
        <w:t>Les usages principaux de l’amphithéâtre sont :</w:t>
      </w:r>
    </w:p>
    <w:p w14:paraId="7D662956" w14:textId="77777777" w:rsidR="00622D38" w:rsidRDefault="00622D38" w:rsidP="00622D38">
      <w:pPr>
        <w:pStyle w:val="Paragraphedeliste"/>
        <w:numPr>
          <w:ilvl w:val="0"/>
          <w:numId w:val="6"/>
        </w:numPr>
      </w:pPr>
      <w:r>
        <w:t>Des cours magistraux,</w:t>
      </w:r>
    </w:p>
    <w:p w14:paraId="534CBC01" w14:textId="0AC0BA8D" w:rsidR="00622D38" w:rsidRDefault="00622D38" w:rsidP="00622D38">
      <w:pPr>
        <w:pStyle w:val="Paragraphedeliste"/>
        <w:numPr>
          <w:ilvl w:val="0"/>
          <w:numId w:val="6"/>
        </w:numPr>
      </w:pPr>
      <w:r>
        <w:t>Des conférences</w:t>
      </w:r>
    </w:p>
    <w:p w14:paraId="1EC159E3" w14:textId="4AE00460" w:rsidR="006E6CC8" w:rsidRDefault="006E6CC8" w:rsidP="00622D38">
      <w:pPr>
        <w:pStyle w:val="Paragraphedeliste"/>
        <w:numPr>
          <w:ilvl w:val="0"/>
          <w:numId w:val="6"/>
        </w:numPr>
      </w:pPr>
      <w:r>
        <w:t>Des représentations spécifiques.</w:t>
      </w:r>
    </w:p>
    <w:p w14:paraId="41D564A1" w14:textId="77777777" w:rsidR="00622D38" w:rsidRDefault="00622D38" w:rsidP="00622D38"/>
    <w:p w14:paraId="32824E67" w14:textId="28F720B4" w:rsidR="00622D38" w:rsidRDefault="006E6CC8" w:rsidP="00622D38">
      <w:r>
        <w:t>À</w:t>
      </w:r>
      <w:r w:rsidR="00622D38">
        <w:t xml:space="preserve"> ce titre, les fonctionnalités proposées par l’amphithéâtre, à réception, devront être les suivantes :</w:t>
      </w:r>
    </w:p>
    <w:p w14:paraId="4C069E0F" w14:textId="77777777" w:rsidR="00622D38" w:rsidRDefault="00622D38" w:rsidP="00622D38">
      <w:pPr>
        <w:pStyle w:val="Paragraphedeliste"/>
        <w:numPr>
          <w:ilvl w:val="0"/>
          <w:numId w:val="6"/>
        </w:numPr>
      </w:pPr>
      <w:r>
        <w:t>Sonorisation,</w:t>
      </w:r>
    </w:p>
    <w:p w14:paraId="34EA7AB8" w14:textId="48FFCFC5" w:rsidR="00622D38" w:rsidRDefault="00622D38" w:rsidP="00622D38">
      <w:pPr>
        <w:pStyle w:val="Paragraphedeliste"/>
        <w:numPr>
          <w:ilvl w:val="0"/>
          <w:numId w:val="6"/>
        </w:numPr>
      </w:pPr>
      <w:r>
        <w:t>Diffusion</w:t>
      </w:r>
      <w:r w:rsidR="006E6CC8">
        <w:t>,</w:t>
      </w:r>
    </w:p>
    <w:p w14:paraId="18D29FF8" w14:textId="1FF1C40E" w:rsidR="006E6CC8" w:rsidRDefault="006E6CC8" w:rsidP="00622D38">
      <w:pPr>
        <w:pStyle w:val="Paragraphedeliste"/>
        <w:numPr>
          <w:ilvl w:val="0"/>
          <w:numId w:val="6"/>
        </w:numPr>
      </w:pPr>
      <w:r>
        <w:t>Captation</w:t>
      </w:r>
    </w:p>
    <w:p w14:paraId="2272B372" w14:textId="77777777" w:rsidR="00622D38" w:rsidRDefault="00622D38" w:rsidP="00622D38"/>
    <w:p w14:paraId="255AE4A6" w14:textId="3E1A2E6F" w:rsidR="00622D38" w:rsidRDefault="00622D38" w:rsidP="00622D38">
      <w:r>
        <w:t xml:space="preserve">Le système audiovisuel de l’amphithéâtre sera </w:t>
      </w:r>
      <w:r w:rsidR="006E6CC8">
        <w:t>contrôlé</w:t>
      </w:r>
      <w:r>
        <w:t xml:space="preserve"> par :</w:t>
      </w:r>
    </w:p>
    <w:p w14:paraId="2B026BAE" w14:textId="77777777" w:rsidR="00622D38" w:rsidRDefault="00622D38" w:rsidP="00622D38">
      <w:pPr>
        <w:pStyle w:val="Paragraphedeliste"/>
        <w:numPr>
          <w:ilvl w:val="0"/>
          <w:numId w:val="6"/>
        </w:numPr>
      </w:pPr>
      <w:r>
        <w:t>Un clavier de commande, encastré sur la chaire, pour les fonctions générales</w:t>
      </w:r>
    </w:p>
    <w:p w14:paraId="16E9AE9B" w14:textId="77777777" w:rsidR="00622D38" w:rsidRDefault="00622D38" w:rsidP="00622D38">
      <w:pPr>
        <w:pStyle w:val="Paragraphedeliste"/>
        <w:numPr>
          <w:ilvl w:val="0"/>
          <w:numId w:val="6"/>
        </w:numPr>
      </w:pPr>
      <w:r>
        <w:t>Une interface Web, pour les fonctions avancées de paramétrages</w:t>
      </w:r>
    </w:p>
    <w:p w14:paraId="1DDC3339" w14:textId="77777777" w:rsidR="00622D38" w:rsidRDefault="00622D38" w:rsidP="00622D38"/>
    <w:p w14:paraId="23A5CD0D" w14:textId="77777777" w:rsidR="00622D38" w:rsidRPr="00FF5A6C" w:rsidRDefault="00622D38" w:rsidP="00622D38">
      <w:pPr>
        <w:spacing w:line="240" w:lineRule="auto"/>
        <w:jc w:val="both"/>
      </w:pPr>
      <w:r w:rsidRPr="00FF5A6C">
        <w:t>Un accent particulier doit être porté sur les points suivants :</w:t>
      </w:r>
    </w:p>
    <w:p w14:paraId="2AB8402B" w14:textId="77777777" w:rsidR="00622D38" w:rsidRPr="00FF5A6C" w:rsidRDefault="00622D38" w:rsidP="00622D38">
      <w:pPr>
        <w:pStyle w:val="Paragraphedeliste"/>
        <w:numPr>
          <w:ilvl w:val="0"/>
          <w:numId w:val="8"/>
        </w:numPr>
        <w:spacing w:line="240" w:lineRule="auto"/>
        <w:jc w:val="both"/>
      </w:pPr>
      <w:r w:rsidRPr="00FF5A6C">
        <w:t>La standardisation des systèmes,</w:t>
      </w:r>
    </w:p>
    <w:p w14:paraId="7982804B" w14:textId="77777777" w:rsidR="00622D38" w:rsidRPr="00FF5A6C" w:rsidRDefault="00622D38" w:rsidP="00622D38">
      <w:pPr>
        <w:pStyle w:val="Paragraphedeliste"/>
        <w:numPr>
          <w:ilvl w:val="0"/>
          <w:numId w:val="8"/>
        </w:numPr>
        <w:spacing w:line="240" w:lineRule="auto"/>
        <w:jc w:val="both"/>
      </w:pPr>
      <w:r w:rsidRPr="00FF5A6C">
        <w:t>La simplicité d’utilisation,</w:t>
      </w:r>
    </w:p>
    <w:p w14:paraId="1E80B2D0" w14:textId="77777777" w:rsidR="00622D38" w:rsidRPr="00FF5A6C" w:rsidRDefault="00622D38" w:rsidP="00622D38">
      <w:pPr>
        <w:pStyle w:val="Paragraphedeliste"/>
        <w:numPr>
          <w:ilvl w:val="0"/>
          <w:numId w:val="8"/>
        </w:numPr>
        <w:spacing w:line="240" w:lineRule="auto"/>
        <w:jc w:val="both"/>
      </w:pPr>
      <w:r w:rsidRPr="00FF5A6C">
        <w:t>Une IHM (Interface Homme Machine) intuitive,</w:t>
      </w:r>
    </w:p>
    <w:p w14:paraId="4A5888E3" w14:textId="77777777" w:rsidR="00622D38" w:rsidRPr="00FF5A6C" w:rsidRDefault="00622D38" w:rsidP="00622D38">
      <w:pPr>
        <w:pStyle w:val="Paragraphedeliste"/>
        <w:numPr>
          <w:ilvl w:val="0"/>
          <w:numId w:val="8"/>
        </w:numPr>
        <w:spacing w:line="240" w:lineRule="auto"/>
        <w:jc w:val="both"/>
      </w:pPr>
      <w:r>
        <w:t>La qualité de l’affichage</w:t>
      </w:r>
    </w:p>
    <w:p w14:paraId="41885690" w14:textId="77777777" w:rsidR="00622D38" w:rsidRPr="00FF5A6C" w:rsidRDefault="00622D38" w:rsidP="00622D38">
      <w:pPr>
        <w:pStyle w:val="Paragraphedeliste"/>
        <w:numPr>
          <w:ilvl w:val="0"/>
          <w:numId w:val="8"/>
        </w:numPr>
        <w:spacing w:line="240" w:lineRule="auto"/>
        <w:jc w:val="both"/>
      </w:pPr>
      <w:r w:rsidRPr="00FF5A6C">
        <w:t>La maîtrise des nuisances sonores,</w:t>
      </w:r>
    </w:p>
    <w:p w14:paraId="266DB3F2" w14:textId="77777777" w:rsidR="00622D38" w:rsidRPr="00FF5A6C" w:rsidRDefault="00622D38" w:rsidP="00622D38">
      <w:pPr>
        <w:pStyle w:val="Paragraphedeliste"/>
        <w:numPr>
          <w:ilvl w:val="0"/>
          <w:numId w:val="8"/>
        </w:numPr>
        <w:spacing w:line="240" w:lineRule="auto"/>
        <w:jc w:val="both"/>
      </w:pPr>
      <w:r w:rsidRPr="00FF5A6C">
        <w:t>La maîtrise des coûts de fonctionnement et de maintenance,</w:t>
      </w:r>
    </w:p>
    <w:p w14:paraId="599D1864" w14:textId="77777777" w:rsidR="00622D38" w:rsidRPr="00FF5A6C" w:rsidRDefault="00622D38" w:rsidP="00622D38">
      <w:pPr>
        <w:pStyle w:val="Paragraphedeliste"/>
        <w:numPr>
          <w:ilvl w:val="0"/>
          <w:numId w:val="8"/>
        </w:numPr>
        <w:spacing w:line="240" w:lineRule="auto"/>
        <w:jc w:val="both"/>
      </w:pPr>
      <w:r w:rsidRPr="00FF5A6C">
        <w:t>La sécurisation et l’intégration des équipements audiovisuels.</w:t>
      </w:r>
    </w:p>
    <w:p w14:paraId="7ABD871F" w14:textId="77777777" w:rsidR="00622D38" w:rsidRPr="00FF5A6C" w:rsidRDefault="00622D38" w:rsidP="00622D38">
      <w:pPr>
        <w:spacing w:line="240" w:lineRule="auto"/>
        <w:jc w:val="both"/>
      </w:pPr>
    </w:p>
    <w:p w14:paraId="53F5A573" w14:textId="77777777" w:rsidR="00622D38" w:rsidRPr="00FF5A6C" w:rsidRDefault="00622D38" w:rsidP="00622D38">
      <w:pPr>
        <w:spacing w:line="240" w:lineRule="auto"/>
        <w:jc w:val="both"/>
      </w:pPr>
      <w:r w:rsidRPr="00FF5A6C">
        <w:t>Les équipements de l’amphithéâtre sont destinés à un usage local.</w:t>
      </w:r>
    </w:p>
    <w:p w14:paraId="11D909EB" w14:textId="77777777" w:rsidR="00622D38" w:rsidRPr="00FF5A6C" w:rsidRDefault="00622D38" w:rsidP="00622D38"/>
    <w:p w14:paraId="4E5E2761" w14:textId="77777777" w:rsidR="00622D38" w:rsidRDefault="00622D38" w:rsidP="00622D38">
      <w:pPr>
        <w:spacing w:line="240" w:lineRule="auto"/>
        <w:jc w:val="both"/>
      </w:pPr>
      <w:r w:rsidRPr="00FF5A6C">
        <w:t>L’ensemble de ces équipements devront être interconnectés aux éléments audio/vidéo installés dans l’amphithéâtre en respectant l’architecture mise en place par le contractant.</w:t>
      </w:r>
    </w:p>
    <w:p w14:paraId="0D19981F" w14:textId="77777777" w:rsidR="00622D38" w:rsidRDefault="00622D38" w:rsidP="00622D38"/>
    <w:p w14:paraId="29ED959C" w14:textId="6E43858D" w:rsidR="00622D38" w:rsidRPr="000D0714" w:rsidRDefault="00622D38" w:rsidP="00622D38">
      <w:pPr>
        <w:rPr>
          <w:b/>
          <w:u w:val="single"/>
        </w:rPr>
      </w:pPr>
      <w:r w:rsidRPr="000D0714">
        <w:rPr>
          <w:b/>
          <w:u w:val="single"/>
        </w:rPr>
        <w:t>Dans son étude, le titulaire favorisera dans ses</w:t>
      </w:r>
      <w:r>
        <w:rPr>
          <w:b/>
          <w:u w:val="single"/>
        </w:rPr>
        <w:t xml:space="preserve"> choix l</w:t>
      </w:r>
      <w:r w:rsidRPr="000D0714">
        <w:rPr>
          <w:b/>
          <w:u w:val="single"/>
        </w:rPr>
        <w:t xml:space="preserve">es matériels listés </w:t>
      </w:r>
      <w:r w:rsidR="008169A7">
        <w:rPr>
          <w:b/>
          <w:u w:val="single"/>
        </w:rPr>
        <w:t>au B.P.U</w:t>
      </w:r>
      <w:r w:rsidRPr="000D0714">
        <w:rPr>
          <w:b/>
          <w:u w:val="single"/>
        </w:rPr>
        <w:t>.</w:t>
      </w:r>
    </w:p>
    <w:p w14:paraId="1A914BEE" w14:textId="77777777" w:rsidR="00622D38" w:rsidRDefault="00622D38" w:rsidP="00622D38"/>
    <w:p w14:paraId="531A9D29" w14:textId="77777777" w:rsidR="00622D38" w:rsidRDefault="00622D38" w:rsidP="00622D38">
      <w:pPr>
        <w:spacing w:line="240" w:lineRule="auto"/>
        <w:rPr>
          <w:rFonts w:eastAsiaTheme="majorEastAsia" w:cstheme="majorBidi"/>
          <w:b/>
          <w:bCs/>
          <w:color w:val="365F91" w:themeColor="accent1" w:themeShade="BF"/>
          <w:sz w:val="28"/>
          <w:szCs w:val="28"/>
        </w:rPr>
      </w:pPr>
      <w:r>
        <w:br w:type="page"/>
      </w:r>
    </w:p>
    <w:p w14:paraId="27A305FE" w14:textId="77777777" w:rsidR="00622D38" w:rsidRPr="00D2423C" w:rsidRDefault="00622D38" w:rsidP="00D56B2B">
      <w:pPr>
        <w:pStyle w:val="Titre1"/>
        <w:numPr>
          <w:ilvl w:val="1"/>
          <w:numId w:val="16"/>
        </w:numPr>
        <w:rPr>
          <w:rFonts w:ascii="Lucida Sans" w:hAnsi="Lucida Sans"/>
        </w:rPr>
      </w:pPr>
      <w:bookmarkStart w:id="7" w:name="_Toc69373373"/>
      <w:r w:rsidRPr="00D2423C">
        <w:rPr>
          <w:rFonts w:ascii="Lucida Sans" w:hAnsi="Lucida Sans"/>
        </w:rPr>
        <w:lastRenderedPageBreak/>
        <w:t>Description technique</w:t>
      </w:r>
      <w:bookmarkEnd w:id="7"/>
    </w:p>
    <w:p w14:paraId="3429A576" w14:textId="77777777" w:rsidR="00622D38" w:rsidRPr="008D72E5" w:rsidRDefault="00622D38" w:rsidP="00D56B2B">
      <w:pPr>
        <w:pStyle w:val="Titre1"/>
        <w:numPr>
          <w:ilvl w:val="2"/>
          <w:numId w:val="16"/>
        </w:numPr>
        <w:rPr>
          <w:rFonts w:ascii="Lucida Sans" w:hAnsi="Lucida Sans"/>
        </w:rPr>
      </w:pPr>
      <w:bookmarkStart w:id="8" w:name="_Toc69373374"/>
      <w:r w:rsidRPr="008D72E5">
        <w:rPr>
          <w:rFonts w:ascii="Lucida Sans" w:hAnsi="Lucida Sans"/>
        </w:rPr>
        <w:t>Diffusion vidéo</w:t>
      </w:r>
      <w:bookmarkEnd w:id="8"/>
    </w:p>
    <w:p w14:paraId="3CBD5E95" w14:textId="77777777" w:rsidR="00622D38" w:rsidRDefault="00622D38" w:rsidP="00622D38">
      <w:pPr>
        <w:rPr>
          <w:highlight w:val="yellow"/>
        </w:rPr>
      </w:pPr>
    </w:p>
    <w:p w14:paraId="6363C60F" w14:textId="77777777" w:rsidR="006E6CC8" w:rsidRPr="00545BEB" w:rsidRDefault="006E6CC8" w:rsidP="006E6CC8">
      <w:pPr>
        <w:jc w:val="both"/>
        <w:rPr>
          <w:b/>
          <w:u w:val="single"/>
        </w:rPr>
      </w:pPr>
      <w:r w:rsidRPr="00545BEB">
        <w:rPr>
          <w:b/>
          <w:u w:val="single"/>
        </w:rPr>
        <w:t>Diffusion vidéo principale :</w:t>
      </w:r>
    </w:p>
    <w:p w14:paraId="55E593CB" w14:textId="77777777" w:rsidR="006E6CC8" w:rsidRDefault="006E6CC8" w:rsidP="00622D38">
      <w:pPr>
        <w:jc w:val="both"/>
      </w:pPr>
    </w:p>
    <w:p w14:paraId="47E2553E" w14:textId="7A10E36A" w:rsidR="00622D38" w:rsidRPr="00FF5A6C" w:rsidRDefault="006E6CC8" w:rsidP="00622D38">
      <w:pPr>
        <w:jc w:val="both"/>
      </w:pPr>
      <w:r>
        <w:t>La diffusion vidéo principale de l’amphithéâtre devra être assurée par u</w:t>
      </w:r>
      <w:r w:rsidR="00622D38" w:rsidRPr="00FF5A6C">
        <w:t>n vidéoprojecteur, et sa toile de projection</w:t>
      </w:r>
      <w:r>
        <w:t xml:space="preserve">. </w:t>
      </w:r>
      <w:r w:rsidR="009A2D47">
        <w:t xml:space="preserve">Il est demandé dans cette étude une proposition et une justification de la taille de la toile proposé. </w:t>
      </w:r>
      <w:r>
        <w:t>Ces équipements</w:t>
      </w:r>
      <w:r w:rsidR="00622D38" w:rsidRPr="00FF5A6C">
        <w:t xml:space="preserve"> seront proposés par le titulaire afin d’assurer un affichage optimal pour l’amphithéâtre. </w:t>
      </w:r>
      <w:r>
        <w:t>En fonction de l’emplacement</w:t>
      </w:r>
      <w:r w:rsidR="009A2D47">
        <w:t xml:space="preserve"> du vidéoprojecteur</w:t>
      </w:r>
      <w:r>
        <w:t xml:space="preserve"> proposé par le candidat, il est attendu un support et </w:t>
      </w:r>
      <w:r w:rsidR="00AE7112">
        <w:t>son caisson antivol et anti vandalisme.</w:t>
      </w:r>
    </w:p>
    <w:p w14:paraId="50ED0091" w14:textId="77777777" w:rsidR="00622D38" w:rsidRPr="00FF5A6C" w:rsidRDefault="00622D38" w:rsidP="00622D38">
      <w:pPr>
        <w:jc w:val="both"/>
      </w:pPr>
    </w:p>
    <w:p w14:paraId="2F3B9ABC" w14:textId="77777777" w:rsidR="00622D38" w:rsidRPr="00FF5A6C" w:rsidRDefault="00622D38" w:rsidP="00622D38">
      <w:pPr>
        <w:jc w:val="both"/>
      </w:pPr>
      <w:r w:rsidRPr="00FF5A6C">
        <w:t>Le vidéoprojecteur devra au minimum disposer des caractéristiques suivantes :</w:t>
      </w:r>
    </w:p>
    <w:p w14:paraId="1CABF2E5" w14:textId="77777777" w:rsidR="00622D38" w:rsidRDefault="00622D38" w:rsidP="00622D38">
      <w:pPr>
        <w:pStyle w:val="Paragraphedeliste"/>
        <w:numPr>
          <w:ilvl w:val="0"/>
          <w:numId w:val="29"/>
        </w:numPr>
        <w:spacing w:after="160" w:line="259" w:lineRule="auto"/>
      </w:pPr>
      <w:r>
        <w:t>Source lumineuse </w:t>
      </w:r>
      <w:r>
        <w:tab/>
      </w:r>
      <w:r>
        <w:tab/>
        <w:t>: Laser</w:t>
      </w:r>
    </w:p>
    <w:p w14:paraId="0B91F171" w14:textId="77777777" w:rsidR="00622D38" w:rsidRDefault="00622D38" w:rsidP="00622D38">
      <w:pPr>
        <w:pStyle w:val="Paragraphedeliste"/>
        <w:numPr>
          <w:ilvl w:val="0"/>
          <w:numId w:val="29"/>
        </w:numPr>
        <w:spacing w:after="160" w:line="259" w:lineRule="auto"/>
      </w:pPr>
      <w:r>
        <w:t>Anti-poussière</w:t>
      </w:r>
      <w:r>
        <w:tab/>
      </w:r>
      <w:r>
        <w:tab/>
      </w:r>
      <w:r>
        <w:tab/>
        <w:t>: isolation du bloc optique</w:t>
      </w:r>
    </w:p>
    <w:p w14:paraId="78E84301" w14:textId="77777777" w:rsidR="00622D38" w:rsidRDefault="00622D38" w:rsidP="00622D38">
      <w:pPr>
        <w:pStyle w:val="Paragraphedeliste"/>
        <w:numPr>
          <w:ilvl w:val="0"/>
          <w:numId w:val="29"/>
        </w:numPr>
        <w:spacing w:after="160" w:line="259" w:lineRule="auto"/>
      </w:pPr>
      <w:r>
        <w:t>Lentille</w:t>
      </w:r>
      <w:r>
        <w:tab/>
      </w:r>
      <w:r>
        <w:tab/>
      </w:r>
      <w:r>
        <w:tab/>
      </w:r>
      <w:r>
        <w:tab/>
        <w:t>: interchangeable</w:t>
      </w:r>
    </w:p>
    <w:p w14:paraId="47751498" w14:textId="77777777" w:rsidR="00622D38" w:rsidRDefault="00622D38" w:rsidP="00622D38">
      <w:pPr>
        <w:pStyle w:val="Paragraphedeliste"/>
        <w:numPr>
          <w:ilvl w:val="0"/>
          <w:numId w:val="29"/>
        </w:numPr>
        <w:spacing w:after="160" w:line="259" w:lineRule="auto"/>
      </w:pPr>
      <w:r>
        <w:t xml:space="preserve">Résolution </w:t>
      </w:r>
      <w:r>
        <w:tab/>
      </w:r>
      <w:r>
        <w:tab/>
      </w:r>
      <w:r>
        <w:tab/>
        <w:t>: WUXGA</w:t>
      </w:r>
    </w:p>
    <w:p w14:paraId="71A3D5B2" w14:textId="77777777" w:rsidR="00622D38" w:rsidRDefault="00622D38" w:rsidP="00622D38">
      <w:pPr>
        <w:pStyle w:val="Paragraphedeliste"/>
        <w:numPr>
          <w:ilvl w:val="0"/>
          <w:numId w:val="29"/>
        </w:numPr>
        <w:spacing w:after="160" w:line="259" w:lineRule="auto"/>
      </w:pPr>
      <w:r>
        <w:t>Intensité lumineuse </w:t>
      </w:r>
      <w:r>
        <w:tab/>
      </w:r>
      <w:r>
        <w:tab/>
        <w:t>: 8 000 lumens</w:t>
      </w:r>
    </w:p>
    <w:p w14:paraId="354A0819" w14:textId="77777777" w:rsidR="00622D38" w:rsidRDefault="00622D38" w:rsidP="00622D38">
      <w:pPr>
        <w:pStyle w:val="Paragraphedeliste"/>
        <w:numPr>
          <w:ilvl w:val="0"/>
          <w:numId w:val="29"/>
        </w:numPr>
        <w:spacing w:after="160" w:line="259" w:lineRule="auto"/>
      </w:pPr>
      <w:r>
        <w:t>Durée de vie de la lampe </w:t>
      </w:r>
      <w:r>
        <w:tab/>
        <w:t>: 20 000 heures</w:t>
      </w:r>
    </w:p>
    <w:p w14:paraId="7425796D" w14:textId="77777777" w:rsidR="00622D38" w:rsidRDefault="00622D38" w:rsidP="00622D38">
      <w:pPr>
        <w:pStyle w:val="Paragraphedeliste"/>
        <w:numPr>
          <w:ilvl w:val="0"/>
          <w:numId w:val="29"/>
        </w:numPr>
        <w:spacing w:after="160" w:line="259" w:lineRule="auto"/>
      </w:pPr>
      <w:r>
        <w:t>Réglage du zoom</w:t>
      </w:r>
      <w:r>
        <w:tab/>
      </w:r>
      <w:r>
        <w:tab/>
        <w:t>: motorisé</w:t>
      </w:r>
    </w:p>
    <w:p w14:paraId="5CB03C56" w14:textId="77777777" w:rsidR="00622D38" w:rsidRDefault="00622D38" w:rsidP="00622D38">
      <w:pPr>
        <w:pStyle w:val="Paragraphedeliste"/>
        <w:numPr>
          <w:ilvl w:val="0"/>
          <w:numId w:val="29"/>
        </w:numPr>
        <w:spacing w:after="160" w:line="259" w:lineRule="auto"/>
      </w:pPr>
      <w:r>
        <w:t>Réglage du focus</w:t>
      </w:r>
      <w:r>
        <w:tab/>
      </w:r>
      <w:r>
        <w:tab/>
        <w:t>: motorisé</w:t>
      </w:r>
    </w:p>
    <w:p w14:paraId="7007A540" w14:textId="77777777" w:rsidR="00622D38" w:rsidRDefault="00622D38" w:rsidP="00622D38">
      <w:pPr>
        <w:pStyle w:val="Paragraphedeliste"/>
        <w:numPr>
          <w:ilvl w:val="0"/>
          <w:numId w:val="29"/>
        </w:numPr>
        <w:spacing w:after="160" w:line="259" w:lineRule="auto"/>
      </w:pPr>
      <w:r>
        <w:t>Réglage Lens Shift H/V</w:t>
      </w:r>
      <w:r>
        <w:tab/>
      </w:r>
      <w:r>
        <w:tab/>
        <w:t>: motorisé</w:t>
      </w:r>
    </w:p>
    <w:p w14:paraId="5C8EB23D" w14:textId="5CAFBC71" w:rsidR="00622D38" w:rsidRPr="00FF5A6C" w:rsidRDefault="00622D38" w:rsidP="009A2D47">
      <w:pPr>
        <w:pStyle w:val="Paragraphedeliste"/>
        <w:numPr>
          <w:ilvl w:val="0"/>
          <w:numId w:val="29"/>
        </w:numPr>
        <w:spacing w:after="160" w:line="259" w:lineRule="auto"/>
      </w:pPr>
      <w:r>
        <w:t xml:space="preserve">Interface de contrôle </w:t>
      </w:r>
      <w:r>
        <w:tab/>
      </w:r>
      <w:r>
        <w:tab/>
        <w:t>: RS232 et</w:t>
      </w:r>
      <w:r w:rsidR="009A2D47">
        <w:t xml:space="preserve"> </w:t>
      </w:r>
      <w:r>
        <w:t>RJ45</w:t>
      </w:r>
    </w:p>
    <w:p w14:paraId="6958AF91" w14:textId="77777777" w:rsidR="00622D38" w:rsidRPr="00FF5A6C" w:rsidRDefault="00622D38" w:rsidP="00622D38">
      <w:pPr>
        <w:jc w:val="both"/>
      </w:pPr>
      <w:r w:rsidRPr="00FF5A6C">
        <w:t>Pour sa proposition, le titulaire devra tenir compte des contraintes suivantes :</w:t>
      </w:r>
    </w:p>
    <w:p w14:paraId="0A542C9D" w14:textId="77777777" w:rsidR="00622D38" w:rsidRPr="00FF5A6C" w:rsidRDefault="00622D38" w:rsidP="00622D38">
      <w:pPr>
        <w:pStyle w:val="Paragraphedeliste"/>
        <w:numPr>
          <w:ilvl w:val="0"/>
          <w:numId w:val="8"/>
        </w:numPr>
        <w:jc w:val="both"/>
      </w:pPr>
      <w:r w:rsidRPr="00FF5A6C">
        <w:t>Visibilité optimale du tableau et de l’écran pendant la projection,</w:t>
      </w:r>
    </w:p>
    <w:p w14:paraId="5A403BD4" w14:textId="77777777" w:rsidR="00622D38" w:rsidRPr="00FF5A6C" w:rsidRDefault="00622D38" w:rsidP="00622D38">
      <w:pPr>
        <w:pStyle w:val="Paragraphedeliste"/>
        <w:numPr>
          <w:ilvl w:val="0"/>
          <w:numId w:val="8"/>
        </w:numPr>
        <w:jc w:val="both"/>
      </w:pPr>
      <w:r w:rsidRPr="00FF5A6C">
        <w:t>Visibilité et accessibilité de la chaire pendant la projection,</w:t>
      </w:r>
    </w:p>
    <w:p w14:paraId="6D442814" w14:textId="7599BB9F" w:rsidR="00622D38" w:rsidRDefault="00622D38" w:rsidP="00622D38">
      <w:pPr>
        <w:pStyle w:val="Paragraphedeliste"/>
        <w:numPr>
          <w:ilvl w:val="0"/>
          <w:numId w:val="8"/>
        </w:numPr>
        <w:jc w:val="both"/>
      </w:pPr>
      <w:r w:rsidRPr="00FF5A6C">
        <w:t>Projection de qualité suffisante en pleine luminosité.</w:t>
      </w:r>
    </w:p>
    <w:p w14:paraId="779E4396" w14:textId="686432A9" w:rsidR="005B436D" w:rsidRPr="00FF5A6C" w:rsidRDefault="005B436D" w:rsidP="005B436D">
      <w:pPr>
        <w:jc w:val="both"/>
      </w:pPr>
    </w:p>
    <w:p w14:paraId="6AC26EF7" w14:textId="77777777" w:rsidR="00622D38" w:rsidRPr="00137DFB" w:rsidRDefault="00622D38" w:rsidP="00622D38"/>
    <w:p w14:paraId="0AF604DB" w14:textId="50E1DC16" w:rsidR="00632575" w:rsidRPr="00625361" w:rsidRDefault="000C615B" w:rsidP="00622D38">
      <w:pPr>
        <w:spacing w:line="240" w:lineRule="auto"/>
        <w:rPr>
          <w:b/>
          <w:bCs/>
          <w:u w:val="single"/>
        </w:rPr>
      </w:pPr>
      <w:r w:rsidRPr="00625361">
        <w:rPr>
          <w:b/>
          <w:bCs/>
          <w:u w:val="single"/>
        </w:rPr>
        <w:t>Diffusion vidéo secondaire :</w:t>
      </w:r>
    </w:p>
    <w:p w14:paraId="72283A52" w14:textId="5CA44C1C" w:rsidR="00632575" w:rsidRPr="00625361" w:rsidRDefault="00632575" w:rsidP="00632575">
      <w:pPr>
        <w:jc w:val="both"/>
      </w:pPr>
      <w:r w:rsidRPr="00625361">
        <w:t>La diffusion vidéo secondaire de l’amphithéâtre devra être assurée par deux écrans de retour positionnés en fond de salle. Ces équipements seront proposés par le titulaire afin de garantir une visibilité optimale pour le</w:t>
      </w:r>
      <w:r w:rsidR="009A2D47" w:rsidRPr="00625361">
        <w:t xml:space="preserve"> </w:t>
      </w:r>
      <w:r w:rsidRPr="00625361">
        <w:t>public</w:t>
      </w:r>
      <w:r w:rsidR="009A2D47" w:rsidRPr="00625361">
        <w:t xml:space="preserve"> </w:t>
      </w:r>
      <w:r w:rsidRPr="00625361">
        <w:t>hors axe de projection principale. Le titulaire précisera l’emplacement, la taille ainsi que les supports. La solution devra permettre une diffusion identique ou distincte de la projection principale, offrant une souplesse d’exploitation.</w:t>
      </w:r>
    </w:p>
    <w:p w14:paraId="4CEA233F" w14:textId="77777777" w:rsidR="008733A3" w:rsidRPr="00625361" w:rsidRDefault="008733A3" w:rsidP="008733A3">
      <w:pPr>
        <w:spacing w:line="240" w:lineRule="auto"/>
      </w:pPr>
    </w:p>
    <w:p w14:paraId="5B59A20A" w14:textId="6922DD75" w:rsidR="008733A3" w:rsidRPr="00625361" w:rsidRDefault="008733A3" w:rsidP="009A2D47">
      <w:pPr>
        <w:jc w:val="both"/>
      </w:pPr>
      <w:r w:rsidRPr="00625361">
        <w:t>Les écrans devront au minimum disposer des caractéristiques suivantes</w:t>
      </w:r>
      <w:r w:rsidR="00632575" w:rsidRPr="00625361">
        <w:t> :</w:t>
      </w:r>
    </w:p>
    <w:p w14:paraId="55519172" w14:textId="0ECAA205" w:rsidR="008733A3" w:rsidRPr="00625361" w:rsidRDefault="008733A3" w:rsidP="008733A3">
      <w:pPr>
        <w:pStyle w:val="Paragraphedeliste"/>
        <w:numPr>
          <w:ilvl w:val="0"/>
          <w:numId w:val="29"/>
        </w:numPr>
        <w:spacing w:after="160" w:line="259" w:lineRule="auto"/>
      </w:pPr>
      <w:r w:rsidRPr="00625361">
        <w:t>Résolution : Full HD (1920 x 1080) minimum</w:t>
      </w:r>
    </w:p>
    <w:p w14:paraId="7A550661" w14:textId="003AC3D2" w:rsidR="008733A3" w:rsidRPr="00625361" w:rsidRDefault="008733A3" w:rsidP="009A2D47">
      <w:pPr>
        <w:pStyle w:val="Paragraphedeliste"/>
        <w:numPr>
          <w:ilvl w:val="0"/>
          <w:numId w:val="29"/>
        </w:numPr>
        <w:spacing w:after="160" w:line="259" w:lineRule="auto"/>
      </w:pPr>
      <w:r w:rsidRPr="00625361">
        <w:t>Luminosité : ≥ 500 cd/m² adaptée à un usage en environnement lumineux</w:t>
      </w:r>
    </w:p>
    <w:p w14:paraId="7BB20482" w14:textId="204ACFDE" w:rsidR="008733A3" w:rsidRPr="00625361" w:rsidRDefault="008733A3" w:rsidP="009A2D47">
      <w:pPr>
        <w:pStyle w:val="Paragraphedeliste"/>
        <w:numPr>
          <w:ilvl w:val="0"/>
          <w:numId w:val="29"/>
        </w:numPr>
        <w:spacing w:after="160" w:line="259" w:lineRule="auto"/>
      </w:pPr>
      <w:r w:rsidRPr="00625361">
        <w:t>Fonctionnement : usage professionnel continu (16/7 minimum)</w:t>
      </w:r>
    </w:p>
    <w:p w14:paraId="4BF455F5" w14:textId="1176C235" w:rsidR="008733A3" w:rsidRPr="00625361" w:rsidRDefault="008733A3" w:rsidP="009A2D47">
      <w:pPr>
        <w:pStyle w:val="Paragraphedeliste"/>
        <w:numPr>
          <w:ilvl w:val="0"/>
          <w:numId w:val="29"/>
        </w:numPr>
        <w:spacing w:after="160" w:line="259" w:lineRule="auto"/>
      </w:pPr>
      <w:r w:rsidRPr="00625361">
        <w:t>Interface de contrôle : RS232 et</w:t>
      </w:r>
      <w:r w:rsidR="009A2D47" w:rsidRPr="00625361">
        <w:t xml:space="preserve"> </w:t>
      </w:r>
      <w:r w:rsidRPr="00625361">
        <w:t>RJ45</w:t>
      </w:r>
    </w:p>
    <w:p w14:paraId="467150CC" w14:textId="00C95FFE" w:rsidR="008733A3" w:rsidRPr="00625361" w:rsidRDefault="008733A3" w:rsidP="008733A3">
      <w:pPr>
        <w:pStyle w:val="Paragraphedeliste"/>
        <w:numPr>
          <w:ilvl w:val="0"/>
          <w:numId w:val="29"/>
        </w:numPr>
        <w:spacing w:after="160" w:line="259" w:lineRule="auto"/>
      </w:pPr>
      <w:r w:rsidRPr="00625361">
        <w:t>Bordures : fines pour intégration discrète</w:t>
      </w:r>
    </w:p>
    <w:p w14:paraId="583F062E" w14:textId="77777777" w:rsidR="00632575" w:rsidRPr="00625361" w:rsidRDefault="00632575" w:rsidP="00632575">
      <w:pPr>
        <w:pStyle w:val="Paragraphedeliste"/>
        <w:spacing w:after="160" w:line="259" w:lineRule="auto"/>
      </w:pPr>
    </w:p>
    <w:p w14:paraId="14B855BE" w14:textId="4B1B01F7" w:rsidR="008733A3" w:rsidRPr="00625361" w:rsidRDefault="008733A3" w:rsidP="00632575">
      <w:pPr>
        <w:jc w:val="both"/>
      </w:pPr>
      <w:r w:rsidRPr="00625361">
        <w:t>Pour sa proposition, le titulaire devra tenir compte des contraintes suivantes :</w:t>
      </w:r>
    </w:p>
    <w:p w14:paraId="5E3AE099" w14:textId="74F15F07" w:rsidR="008733A3" w:rsidRPr="00625361" w:rsidRDefault="008733A3" w:rsidP="008733A3">
      <w:pPr>
        <w:pStyle w:val="Paragraphedeliste"/>
        <w:numPr>
          <w:ilvl w:val="0"/>
          <w:numId w:val="29"/>
        </w:numPr>
        <w:spacing w:after="160" w:line="259" w:lineRule="auto"/>
      </w:pPr>
      <w:r w:rsidRPr="00625361">
        <w:t>Visibilité optimale depuis</w:t>
      </w:r>
      <w:r w:rsidR="009A2D47" w:rsidRPr="00625361">
        <w:t xml:space="preserve"> </w:t>
      </w:r>
      <w:r w:rsidRPr="00625361">
        <w:t>les derniers rangs,</w:t>
      </w:r>
    </w:p>
    <w:p w14:paraId="5D9305A0" w14:textId="4DB84265" w:rsidR="008733A3" w:rsidRPr="00625361" w:rsidRDefault="008733A3" w:rsidP="008733A3">
      <w:pPr>
        <w:pStyle w:val="Paragraphedeliste"/>
        <w:numPr>
          <w:ilvl w:val="0"/>
          <w:numId w:val="29"/>
        </w:numPr>
        <w:spacing w:after="160" w:line="259" w:lineRule="auto"/>
      </w:pPr>
      <w:r w:rsidRPr="00625361">
        <w:t>Absence d’éblouissement ou de gêne visuelle,</w:t>
      </w:r>
    </w:p>
    <w:p w14:paraId="2E1E1CBB" w14:textId="3907FAA6" w:rsidR="008733A3" w:rsidRPr="00625361" w:rsidRDefault="008733A3" w:rsidP="008733A3">
      <w:pPr>
        <w:pStyle w:val="Paragraphedeliste"/>
        <w:numPr>
          <w:ilvl w:val="0"/>
          <w:numId w:val="29"/>
        </w:numPr>
        <w:spacing w:after="160" w:line="259" w:lineRule="auto"/>
      </w:pPr>
      <w:r w:rsidRPr="00625361">
        <w:t>Intégration esthétique dans l’environnement existant,</w:t>
      </w:r>
    </w:p>
    <w:p w14:paraId="5B54204B" w14:textId="6AB09FB7" w:rsidR="008733A3" w:rsidRPr="00625361" w:rsidRDefault="008733A3" w:rsidP="008733A3">
      <w:pPr>
        <w:pStyle w:val="Paragraphedeliste"/>
        <w:numPr>
          <w:ilvl w:val="0"/>
          <w:numId w:val="29"/>
        </w:numPr>
        <w:spacing w:after="160" w:line="259" w:lineRule="auto"/>
      </w:pPr>
      <w:r w:rsidRPr="00625361">
        <w:lastRenderedPageBreak/>
        <w:t>Sécurisation des équipements (anti-arrachement et gestion des câbles),</w:t>
      </w:r>
    </w:p>
    <w:p w14:paraId="01EB5BF4" w14:textId="4567CF83" w:rsidR="008733A3" w:rsidRPr="00625361" w:rsidRDefault="008733A3" w:rsidP="008733A3">
      <w:pPr>
        <w:pStyle w:val="Paragraphedeliste"/>
        <w:numPr>
          <w:ilvl w:val="0"/>
          <w:numId w:val="29"/>
        </w:numPr>
        <w:spacing w:after="160" w:line="259" w:lineRule="auto"/>
      </w:pPr>
      <w:r w:rsidRPr="00625361">
        <w:t>Accessibilité pour maintenance.</w:t>
      </w:r>
    </w:p>
    <w:p w14:paraId="46861CA1" w14:textId="77777777" w:rsidR="000C615B" w:rsidRPr="00574153" w:rsidRDefault="000C615B" w:rsidP="00622D38">
      <w:pPr>
        <w:spacing w:line="240" w:lineRule="auto"/>
        <w:rPr>
          <w:highlight w:val="yellow"/>
        </w:rPr>
      </w:pPr>
    </w:p>
    <w:p w14:paraId="5ED05ABA" w14:textId="3A167788" w:rsidR="000C615B" w:rsidRDefault="000C615B" w:rsidP="000C615B">
      <w:pPr>
        <w:jc w:val="both"/>
      </w:pPr>
      <w:r>
        <w:t xml:space="preserve">Il est demandé au titulaire de </w:t>
      </w:r>
      <w:r w:rsidRPr="00AC054E">
        <w:rPr>
          <w:b/>
          <w:u w:val="single"/>
        </w:rPr>
        <w:t xml:space="preserve">justifier techniquement, dans leur offre, le choix et le positionnement des </w:t>
      </w:r>
      <w:r>
        <w:rPr>
          <w:b/>
          <w:u w:val="single"/>
        </w:rPr>
        <w:t>écrans de retour</w:t>
      </w:r>
      <w:r>
        <w:t>.</w:t>
      </w:r>
    </w:p>
    <w:p w14:paraId="4027E28E" w14:textId="01770F52" w:rsidR="00622D38" w:rsidRPr="000C615B" w:rsidRDefault="00622D38" w:rsidP="00622D38">
      <w:pPr>
        <w:spacing w:line="240" w:lineRule="auto"/>
      </w:pPr>
      <w:r>
        <w:br w:type="page"/>
      </w:r>
    </w:p>
    <w:p w14:paraId="552B3FD8" w14:textId="77777777" w:rsidR="00622D38" w:rsidRPr="008D72E5" w:rsidRDefault="00622D38" w:rsidP="00D56B2B">
      <w:pPr>
        <w:pStyle w:val="Titre1"/>
        <w:numPr>
          <w:ilvl w:val="2"/>
          <w:numId w:val="16"/>
        </w:numPr>
        <w:rPr>
          <w:rFonts w:ascii="Lucida Sans" w:hAnsi="Lucida Sans"/>
        </w:rPr>
      </w:pPr>
      <w:bookmarkStart w:id="9" w:name="_Toc69373375"/>
      <w:r w:rsidRPr="008D72E5">
        <w:rPr>
          <w:rFonts w:ascii="Lucida Sans" w:hAnsi="Lucida Sans"/>
        </w:rPr>
        <w:lastRenderedPageBreak/>
        <w:t>Sonorisation</w:t>
      </w:r>
      <w:bookmarkEnd w:id="9"/>
    </w:p>
    <w:p w14:paraId="773D2EA3" w14:textId="77777777" w:rsidR="00622D38" w:rsidRDefault="00622D38" w:rsidP="00622D38">
      <w:pPr>
        <w:rPr>
          <w:highlight w:val="yellow"/>
        </w:rPr>
      </w:pPr>
    </w:p>
    <w:p w14:paraId="01331602" w14:textId="77777777" w:rsidR="00622D38" w:rsidRPr="00FF5A6C" w:rsidRDefault="00622D38" w:rsidP="005B436D">
      <w:pPr>
        <w:jc w:val="both"/>
      </w:pPr>
      <w:r w:rsidRPr="00FF5A6C">
        <w:t xml:space="preserve">Le titulaire doit la fourniture, l’installation et la mise en service d’une solution de sonorisation pour l’amphithéâtre. </w:t>
      </w:r>
    </w:p>
    <w:p w14:paraId="1FE008B2" w14:textId="77777777" w:rsidR="00622D38" w:rsidRPr="00FF5A6C" w:rsidRDefault="00622D38" w:rsidP="005B436D">
      <w:pPr>
        <w:jc w:val="both"/>
      </w:pPr>
    </w:p>
    <w:p w14:paraId="70BA5075" w14:textId="018CD666" w:rsidR="00622D38" w:rsidRPr="00FF5A6C" w:rsidRDefault="00622D38" w:rsidP="005B436D">
      <w:pPr>
        <w:spacing w:line="240" w:lineRule="auto"/>
        <w:jc w:val="both"/>
      </w:pPr>
      <w:r w:rsidRPr="00FF5A6C">
        <w:t>La solution de sonorisation, proposée par le titulaire, doit permettre l’amplification et la diffusion de plusieurs sources audio. Celles-ci peuvent provenir d</w:t>
      </w:r>
      <w:r w:rsidR="005B436D">
        <w:t>es différents micros proposés,</w:t>
      </w:r>
      <w:r w:rsidRPr="00FF5A6C">
        <w:t xml:space="preserve"> d</w:t>
      </w:r>
      <w:r w:rsidR="005B436D">
        <w:t>’une source audio provenant de la chaire ou encore par une source connectée en baie</w:t>
      </w:r>
      <w:r w:rsidRPr="00FF5A6C">
        <w:t xml:space="preserve">. </w:t>
      </w:r>
    </w:p>
    <w:p w14:paraId="6E702965" w14:textId="77777777" w:rsidR="005B436D" w:rsidRDefault="005B436D" w:rsidP="005B436D">
      <w:pPr>
        <w:spacing w:line="240" w:lineRule="auto"/>
        <w:jc w:val="both"/>
      </w:pPr>
    </w:p>
    <w:p w14:paraId="4CB3D2C5" w14:textId="77777777" w:rsidR="005B436D" w:rsidRDefault="005B436D" w:rsidP="005B436D">
      <w:pPr>
        <w:spacing w:line="240" w:lineRule="auto"/>
        <w:jc w:val="both"/>
      </w:pPr>
      <w:r>
        <w:t>La proposition doit contenir les éléments suivants :</w:t>
      </w:r>
    </w:p>
    <w:p w14:paraId="29A9B7F1" w14:textId="20ADA5AB" w:rsidR="005B436D" w:rsidRDefault="005B436D" w:rsidP="005B436D">
      <w:pPr>
        <w:pStyle w:val="Paragraphedeliste"/>
        <w:numPr>
          <w:ilvl w:val="0"/>
          <w:numId w:val="8"/>
        </w:numPr>
        <w:spacing w:line="240" w:lineRule="auto"/>
        <w:jc w:val="both"/>
      </w:pPr>
      <w:r w:rsidRPr="00440EFB">
        <w:t>Micro main HF type cardioïdes (bande UHF) avec récepteur</w:t>
      </w:r>
      <w:r>
        <w:t xml:space="preserve"> (quantité : 1) </w:t>
      </w:r>
      <w:r w:rsidRPr="00440EFB">
        <w:rPr>
          <w:b/>
        </w:rPr>
        <w:t>(conforme B.P.U</w:t>
      </w:r>
      <w:r>
        <w:t>)</w:t>
      </w:r>
    </w:p>
    <w:p w14:paraId="6F02735C" w14:textId="77777777" w:rsidR="005B436D" w:rsidRDefault="005B436D" w:rsidP="005B436D">
      <w:pPr>
        <w:pStyle w:val="Paragraphedeliste"/>
        <w:numPr>
          <w:ilvl w:val="0"/>
          <w:numId w:val="8"/>
        </w:numPr>
        <w:spacing w:line="240" w:lineRule="auto"/>
        <w:jc w:val="both"/>
      </w:pPr>
      <w:r w:rsidRPr="0009155A">
        <w:t>Micr</w:t>
      </w:r>
      <w:r>
        <w:t>o-cravate HF (bande UHF) avec ré</w:t>
      </w:r>
      <w:r w:rsidRPr="0009155A">
        <w:t>cepteur</w:t>
      </w:r>
      <w:r>
        <w:t xml:space="preserve"> (quantité : 1) </w:t>
      </w:r>
      <w:r w:rsidRPr="00440EFB">
        <w:rPr>
          <w:b/>
        </w:rPr>
        <w:t>(conforme B.P.U</w:t>
      </w:r>
      <w:r>
        <w:t>)</w:t>
      </w:r>
    </w:p>
    <w:p w14:paraId="4C109651" w14:textId="158E52B1" w:rsidR="005B436D" w:rsidRDefault="005B436D" w:rsidP="005B436D">
      <w:pPr>
        <w:pStyle w:val="Paragraphedeliste"/>
        <w:numPr>
          <w:ilvl w:val="0"/>
          <w:numId w:val="8"/>
        </w:numPr>
        <w:spacing w:line="240" w:lineRule="auto"/>
        <w:jc w:val="both"/>
      </w:pPr>
      <w:r>
        <w:t>Ensemble micro col de cygne (quantité : 2) (</w:t>
      </w:r>
      <w:r w:rsidR="008234A0" w:rsidRPr="00440EFB">
        <w:rPr>
          <w:b/>
        </w:rPr>
        <w:t>conforme B.P.U</w:t>
      </w:r>
      <w:r>
        <w:t>)</w:t>
      </w:r>
    </w:p>
    <w:p w14:paraId="3363920B" w14:textId="77777777" w:rsidR="005B436D" w:rsidRDefault="005B436D" w:rsidP="005B436D">
      <w:pPr>
        <w:pStyle w:val="Paragraphedeliste"/>
        <w:numPr>
          <w:ilvl w:val="1"/>
          <w:numId w:val="8"/>
        </w:numPr>
        <w:spacing w:line="240" w:lineRule="auto"/>
        <w:jc w:val="both"/>
      </w:pPr>
      <w:r>
        <w:t>Ces micros seront installés sur la chaire. Ceux-ci doivent pouvoir être « mobile », en effet ces micros seront mis à disposition des utilisateurs seulement sur demande.</w:t>
      </w:r>
    </w:p>
    <w:p w14:paraId="0DE68A10" w14:textId="77777777" w:rsidR="005B436D" w:rsidRDefault="005B436D" w:rsidP="005B436D">
      <w:pPr>
        <w:pStyle w:val="Paragraphedeliste"/>
        <w:numPr>
          <w:ilvl w:val="0"/>
          <w:numId w:val="8"/>
        </w:numPr>
        <w:spacing w:line="240" w:lineRule="auto"/>
        <w:jc w:val="both"/>
      </w:pPr>
      <w:r>
        <w:t>Batterie compatible micro main et émetteur de poche (quantité : 2)</w:t>
      </w:r>
      <w:r w:rsidRPr="009A2AA5">
        <w:t xml:space="preserve"> </w:t>
      </w:r>
      <w:r>
        <w:t>(</w:t>
      </w:r>
      <w:r w:rsidRPr="00440EFB">
        <w:rPr>
          <w:b/>
        </w:rPr>
        <w:t>conforme B.P.U</w:t>
      </w:r>
      <w:r>
        <w:t>)</w:t>
      </w:r>
    </w:p>
    <w:p w14:paraId="604B4806" w14:textId="77777777" w:rsidR="005B436D" w:rsidRDefault="005B436D" w:rsidP="005B436D">
      <w:pPr>
        <w:pStyle w:val="Paragraphedeliste"/>
        <w:numPr>
          <w:ilvl w:val="0"/>
          <w:numId w:val="8"/>
        </w:numPr>
        <w:spacing w:line="240" w:lineRule="auto"/>
        <w:jc w:val="both"/>
      </w:pPr>
      <w:r>
        <w:t xml:space="preserve">Chargeur de batterie (quantité : 1) </w:t>
      </w:r>
      <w:r w:rsidRPr="00440EFB">
        <w:rPr>
          <w:b/>
        </w:rPr>
        <w:t>(conforme B.P.U</w:t>
      </w:r>
      <w:r>
        <w:t>)</w:t>
      </w:r>
    </w:p>
    <w:p w14:paraId="43170192" w14:textId="79596D41" w:rsidR="005B436D" w:rsidRPr="00724261" w:rsidRDefault="005B436D" w:rsidP="005B436D">
      <w:pPr>
        <w:pStyle w:val="Paragraphedeliste"/>
        <w:numPr>
          <w:ilvl w:val="0"/>
          <w:numId w:val="8"/>
        </w:numPr>
        <w:spacing w:line="240" w:lineRule="auto"/>
        <w:contextualSpacing w:val="0"/>
        <w:jc w:val="both"/>
        <w:rPr>
          <w:sz w:val="22"/>
          <w:szCs w:val="22"/>
        </w:rPr>
      </w:pPr>
      <w:r>
        <w:t>Microphone cardioïde sur serre tête : modèle désigné SENNHEISER ME 3-EW (</w:t>
      </w:r>
      <w:r w:rsidRPr="006F6A72">
        <w:t>quantité : 1</w:t>
      </w:r>
      <w:r>
        <w:t xml:space="preserve">) </w:t>
      </w:r>
      <w:r>
        <w:rPr>
          <w:b/>
          <w:bCs/>
        </w:rPr>
        <w:t>(</w:t>
      </w:r>
      <w:r w:rsidR="008234A0" w:rsidRPr="00440EFB">
        <w:rPr>
          <w:b/>
        </w:rPr>
        <w:t>conforme B.P.U</w:t>
      </w:r>
      <w:r>
        <w:rPr>
          <w:b/>
          <w:bCs/>
        </w:rPr>
        <w:t>)</w:t>
      </w:r>
    </w:p>
    <w:p w14:paraId="30F86CB0" w14:textId="042FE1E8" w:rsidR="00724261" w:rsidRDefault="00724261" w:rsidP="00724261">
      <w:pPr>
        <w:spacing w:line="240" w:lineRule="auto"/>
        <w:jc w:val="both"/>
        <w:rPr>
          <w:sz w:val="22"/>
          <w:szCs w:val="22"/>
        </w:rPr>
      </w:pPr>
    </w:p>
    <w:p w14:paraId="3386F24A" w14:textId="77777777" w:rsidR="005B436D" w:rsidRPr="00572604" w:rsidRDefault="005B436D" w:rsidP="005B436D">
      <w:pPr>
        <w:spacing w:line="240" w:lineRule="auto"/>
        <w:jc w:val="both"/>
      </w:pPr>
      <w:r w:rsidRPr="00572604">
        <w:t xml:space="preserve">La solution de sonorisation doit permettre </w:t>
      </w:r>
      <w:r w:rsidRPr="00C72B86">
        <w:rPr>
          <w:b/>
          <w:u w:val="single"/>
        </w:rPr>
        <w:t>à toutes personnes</w:t>
      </w:r>
      <w:r>
        <w:t xml:space="preserve"> </w:t>
      </w:r>
      <w:r w:rsidRPr="00572604">
        <w:t>présentes dans l’amphithéâtre</w:t>
      </w:r>
      <w:r>
        <w:t xml:space="preserve"> (public et intervenant à la chaire)</w:t>
      </w:r>
      <w:r w:rsidRPr="00572604">
        <w:t xml:space="preserve"> une écoute de l’audio diffusé de qualité et de niveau sonore agréable. Dans le cadre d’événements particulier, le niveau de pression acoustique moyen de la salle attendu est de 95 dB SPL. </w:t>
      </w:r>
    </w:p>
    <w:p w14:paraId="55FDCC64" w14:textId="77777777" w:rsidR="00622D38" w:rsidRPr="00FF5A6C" w:rsidRDefault="00622D38" w:rsidP="005B436D">
      <w:pPr>
        <w:spacing w:line="240" w:lineRule="auto"/>
        <w:jc w:val="both"/>
      </w:pPr>
    </w:p>
    <w:p w14:paraId="24B9B5A3" w14:textId="77777777" w:rsidR="005B436D" w:rsidRPr="00572604" w:rsidRDefault="005B436D" w:rsidP="005B436D">
      <w:pPr>
        <w:spacing w:line="240" w:lineRule="auto"/>
        <w:jc w:val="both"/>
      </w:pPr>
      <w:r w:rsidRPr="00572604">
        <w:t xml:space="preserve">Un équipement de </w:t>
      </w:r>
      <w:r w:rsidRPr="006F6A72">
        <w:rPr>
          <w:b/>
        </w:rPr>
        <w:t>traitement audio numérique de qualité est attendu</w:t>
      </w:r>
      <w:r>
        <w:t xml:space="preserve"> dans le but de</w:t>
      </w:r>
      <w:r w:rsidRPr="00572604">
        <w:t xml:space="preserve"> mélanger les différentes sources (visioconférence, micros, ordinateurs etc..), convertir des signaux analogique/numérique, contrôler automatiquement le gain et l’annulation d’écho. </w:t>
      </w:r>
      <w:r>
        <w:t xml:space="preserve">Celui-ci doit être dimensionné dans l’objectif de traiter l’ensemble des sources audio en entrée/sortie. </w:t>
      </w:r>
    </w:p>
    <w:p w14:paraId="30D1CAE5" w14:textId="77777777" w:rsidR="00622D38" w:rsidRDefault="00622D38" w:rsidP="005B436D">
      <w:pPr>
        <w:spacing w:line="240" w:lineRule="auto"/>
        <w:jc w:val="both"/>
      </w:pPr>
    </w:p>
    <w:p w14:paraId="7B61768C" w14:textId="372D1743" w:rsidR="00622D38" w:rsidRDefault="00625361" w:rsidP="005B436D">
      <w:pPr>
        <w:jc w:val="both"/>
      </w:pPr>
      <w:r>
        <w:t>Les câbles audios</w:t>
      </w:r>
      <w:r w:rsidR="00622D38">
        <w:t xml:space="preserve"> devront garantir une qualité d’écoute.</w:t>
      </w:r>
    </w:p>
    <w:p w14:paraId="5B44B7D1" w14:textId="764CB081" w:rsidR="005B436D" w:rsidRDefault="005B436D" w:rsidP="005B436D">
      <w:pPr>
        <w:jc w:val="both"/>
      </w:pPr>
    </w:p>
    <w:p w14:paraId="0F1FF68E" w14:textId="4F19F7A0" w:rsidR="005B436D" w:rsidRDefault="00625361" w:rsidP="005B436D">
      <w:pPr>
        <w:jc w:val="both"/>
        <w:rPr>
          <w:u w:val="single"/>
        </w:rPr>
      </w:pPr>
      <w:r>
        <w:t>Les sources audios</w:t>
      </w:r>
      <w:r w:rsidR="005B436D">
        <w:t xml:space="preserve"> provenant des micros, y compris des micros filaires (hors marché), </w:t>
      </w:r>
      <w:r w:rsidR="005B436D" w:rsidRPr="006F6A72">
        <w:rPr>
          <w:b/>
          <w:u w:val="single"/>
        </w:rPr>
        <w:t>doivent être fonctionnelles indépendamment de l’utilisation du vidéoprojecteur</w:t>
      </w:r>
      <w:r w:rsidR="005B436D" w:rsidRPr="006F6A72">
        <w:rPr>
          <w:u w:val="single"/>
        </w:rPr>
        <w:t>.</w:t>
      </w:r>
      <w:r w:rsidR="005B436D">
        <w:rPr>
          <w:u w:val="single"/>
        </w:rPr>
        <w:t xml:space="preserve"> Le candidat précisera</w:t>
      </w:r>
      <w:r w:rsidR="008234A0">
        <w:rPr>
          <w:u w:val="single"/>
        </w:rPr>
        <w:t xml:space="preserve"> dans son étude</w:t>
      </w:r>
      <w:r w:rsidR="005B436D">
        <w:rPr>
          <w:u w:val="single"/>
        </w:rPr>
        <w:t xml:space="preserve"> l’intégration de ce besoin au regard de l’architecture proposée. </w:t>
      </w:r>
    </w:p>
    <w:p w14:paraId="771C2E0F" w14:textId="5E0833A0" w:rsidR="005B436D" w:rsidRDefault="005B436D" w:rsidP="00622D38">
      <w:pPr>
        <w:rPr>
          <w:highlight w:val="yellow"/>
        </w:rPr>
      </w:pPr>
    </w:p>
    <w:p w14:paraId="7D27F88C" w14:textId="77777777" w:rsidR="000C615B" w:rsidRDefault="000C615B">
      <w:pPr>
        <w:spacing w:line="240" w:lineRule="auto"/>
      </w:pPr>
      <w:bookmarkStart w:id="10" w:name="_Toc10469412"/>
    </w:p>
    <w:p w14:paraId="64866AD2" w14:textId="7C999A1F" w:rsidR="00463E8E" w:rsidRPr="00625361" w:rsidRDefault="000C615B">
      <w:pPr>
        <w:spacing w:line="240" w:lineRule="auto"/>
        <w:rPr>
          <w:b/>
          <w:bCs/>
          <w:u w:val="single"/>
        </w:rPr>
      </w:pPr>
      <w:r w:rsidRPr="00625361">
        <w:rPr>
          <w:b/>
          <w:bCs/>
          <w:u w:val="single"/>
        </w:rPr>
        <w:t>Diffusion d’un retour enseignant</w:t>
      </w:r>
      <w:r w:rsidR="00463E8E" w:rsidRPr="00625361">
        <w:rPr>
          <w:b/>
          <w:bCs/>
          <w:u w:val="single"/>
        </w:rPr>
        <w:t> :</w:t>
      </w:r>
    </w:p>
    <w:p w14:paraId="10B425A3" w14:textId="77777777" w:rsidR="00463E8E" w:rsidRPr="00625361" w:rsidRDefault="00463E8E" w:rsidP="00463E8E">
      <w:pPr>
        <w:spacing w:line="240" w:lineRule="auto"/>
        <w:jc w:val="both"/>
      </w:pPr>
      <w:r w:rsidRPr="00625361">
        <w:t>Le titulaire devra prévoir la fourniture, l’installation et la mise en service d’une solution de retour enseignant destinée à assurer une écoute claire et intelligible des sources audio diffusées dans l’amphithéâtre.</w:t>
      </w:r>
    </w:p>
    <w:p w14:paraId="6A1487F3" w14:textId="77777777" w:rsidR="00463E8E" w:rsidRPr="00625361" w:rsidRDefault="00463E8E" w:rsidP="00463E8E">
      <w:pPr>
        <w:spacing w:line="240" w:lineRule="auto"/>
        <w:jc w:val="both"/>
      </w:pPr>
    </w:p>
    <w:p w14:paraId="30B055C9" w14:textId="77777777" w:rsidR="00463E8E" w:rsidRPr="00625361" w:rsidRDefault="00463E8E" w:rsidP="00463E8E">
      <w:pPr>
        <w:spacing w:line="240" w:lineRule="auto"/>
        <w:jc w:val="both"/>
      </w:pPr>
      <w:r w:rsidRPr="00625361">
        <w:t>Ce retour devra permettre à l’intervenant situé à la chaire d’entendre :</w:t>
      </w:r>
    </w:p>
    <w:p w14:paraId="77D7D80F" w14:textId="77777777" w:rsidR="00463E8E" w:rsidRPr="00625361" w:rsidRDefault="00463E8E" w:rsidP="00463E8E">
      <w:pPr>
        <w:spacing w:line="240" w:lineRule="auto"/>
        <w:jc w:val="both"/>
      </w:pPr>
    </w:p>
    <w:p w14:paraId="4AB01962" w14:textId="3AED8F91" w:rsidR="00463E8E" w:rsidRPr="00625361" w:rsidRDefault="00463E8E" w:rsidP="00463E8E">
      <w:pPr>
        <w:pStyle w:val="Paragraphedeliste"/>
        <w:numPr>
          <w:ilvl w:val="0"/>
          <w:numId w:val="8"/>
        </w:numPr>
        <w:spacing w:line="240" w:lineRule="auto"/>
        <w:jc w:val="both"/>
      </w:pPr>
      <w:r w:rsidRPr="00625361">
        <w:t>Sa propre voix,</w:t>
      </w:r>
    </w:p>
    <w:p w14:paraId="572D523B" w14:textId="70A9A5A8" w:rsidR="00463E8E" w:rsidRPr="00625361" w:rsidRDefault="00463E8E" w:rsidP="00463E8E">
      <w:pPr>
        <w:pStyle w:val="Paragraphedeliste"/>
        <w:numPr>
          <w:ilvl w:val="0"/>
          <w:numId w:val="8"/>
        </w:numPr>
        <w:spacing w:line="240" w:lineRule="auto"/>
        <w:jc w:val="both"/>
      </w:pPr>
      <w:r w:rsidRPr="00625361">
        <w:t>Les interventions des participants équipés de microphones,</w:t>
      </w:r>
    </w:p>
    <w:p w14:paraId="4385B9C3" w14:textId="37F279D0" w:rsidR="00463E8E" w:rsidRPr="00625361" w:rsidRDefault="00B61BE2" w:rsidP="00463E8E">
      <w:pPr>
        <w:pStyle w:val="Paragraphedeliste"/>
        <w:numPr>
          <w:ilvl w:val="0"/>
          <w:numId w:val="8"/>
        </w:numPr>
        <w:spacing w:line="240" w:lineRule="auto"/>
        <w:jc w:val="both"/>
      </w:pPr>
      <w:r w:rsidRPr="00625361">
        <w:t>Les sources audios</w:t>
      </w:r>
      <w:r w:rsidR="00463E8E" w:rsidRPr="00625361">
        <w:t xml:space="preserve"> externes (visioconférence, ordinateur, contenus multimédia),</w:t>
      </w:r>
    </w:p>
    <w:p w14:paraId="7C34401C" w14:textId="129FACDA" w:rsidR="00463E8E" w:rsidRPr="00625361" w:rsidRDefault="00463E8E" w:rsidP="00463E8E">
      <w:pPr>
        <w:pStyle w:val="Paragraphedeliste"/>
        <w:numPr>
          <w:ilvl w:val="0"/>
          <w:numId w:val="8"/>
        </w:numPr>
        <w:spacing w:line="240" w:lineRule="auto"/>
        <w:jc w:val="both"/>
      </w:pPr>
      <w:r w:rsidRPr="00625361">
        <w:t>Toute autre source injectée dans le système audio.</w:t>
      </w:r>
    </w:p>
    <w:p w14:paraId="7B8C6868" w14:textId="77777777" w:rsidR="00463E8E" w:rsidRPr="00625361" w:rsidRDefault="00463E8E" w:rsidP="00463E8E">
      <w:pPr>
        <w:pStyle w:val="Paragraphedeliste"/>
        <w:spacing w:line="240" w:lineRule="auto"/>
        <w:jc w:val="both"/>
      </w:pPr>
    </w:p>
    <w:p w14:paraId="548E4FE5" w14:textId="77777777" w:rsidR="00463E8E" w:rsidRPr="00625361" w:rsidRDefault="00463E8E" w:rsidP="00463E8E">
      <w:pPr>
        <w:spacing w:line="240" w:lineRule="auto"/>
        <w:jc w:val="both"/>
      </w:pPr>
      <w:r w:rsidRPr="00625361">
        <w:t>La solution proposée devra être indépendante du système principal de diffusion et ne pas dégrader la qualité sonore globale de la salle.</w:t>
      </w:r>
    </w:p>
    <w:p w14:paraId="729BF69B" w14:textId="77777777" w:rsidR="00463E8E" w:rsidRPr="00625361" w:rsidRDefault="00463E8E" w:rsidP="00463E8E">
      <w:pPr>
        <w:spacing w:line="240" w:lineRule="auto"/>
        <w:jc w:val="both"/>
      </w:pPr>
    </w:p>
    <w:p w14:paraId="64508028" w14:textId="77777777" w:rsidR="00463E8E" w:rsidRPr="00625361" w:rsidRDefault="00463E8E" w:rsidP="00463E8E">
      <w:pPr>
        <w:spacing w:line="240" w:lineRule="auto"/>
        <w:jc w:val="both"/>
      </w:pPr>
      <w:r w:rsidRPr="00625361">
        <w:t>Caractéristiques minimales attendues :</w:t>
      </w:r>
    </w:p>
    <w:p w14:paraId="7F517570" w14:textId="77777777" w:rsidR="00463E8E" w:rsidRPr="00463E8E" w:rsidRDefault="00463E8E" w:rsidP="00463E8E">
      <w:pPr>
        <w:spacing w:line="240" w:lineRule="auto"/>
        <w:jc w:val="both"/>
        <w:rPr>
          <w:highlight w:val="yellow"/>
        </w:rPr>
      </w:pPr>
    </w:p>
    <w:p w14:paraId="478A9031" w14:textId="7F6B5E2B" w:rsidR="00463E8E" w:rsidRPr="00625361" w:rsidRDefault="00463E8E" w:rsidP="00463E8E">
      <w:pPr>
        <w:pStyle w:val="Paragraphedeliste"/>
        <w:numPr>
          <w:ilvl w:val="0"/>
          <w:numId w:val="8"/>
        </w:numPr>
        <w:spacing w:line="240" w:lineRule="auto"/>
        <w:jc w:val="both"/>
      </w:pPr>
      <w:r w:rsidRPr="00625361">
        <w:lastRenderedPageBreak/>
        <w:t>Type : enceinte de proximité professionnelle (monitor de retour)</w:t>
      </w:r>
    </w:p>
    <w:p w14:paraId="6BEE1464" w14:textId="0057136D" w:rsidR="00463E8E" w:rsidRPr="00625361" w:rsidRDefault="00463E8E" w:rsidP="00463E8E">
      <w:pPr>
        <w:pStyle w:val="Paragraphedeliste"/>
        <w:numPr>
          <w:ilvl w:val="0"/>
          <w:numId w:val="8"/>
        </w:numPr>
        <w:spacing w:line="240" w:lineRule="auto"/>
        <w:jc w:val="both"/>
      </w:pPr>
      <w:r w:rsidRPr="00625361">
        <w:t>Puissance adaptée à une écoute confortable sans dépassement du seuil de Larsen</w:t>
      </w:r>
    </w:p>
    <w:p w14:paraId="08268D06" w14:textId="5BC6EB1E" w:rsidR="00463E8E" w:rsidRPr="00625361" w:rsidRDefault="00463E8E" w:rsidP="00463E8E">
      <w:pPr>
        <w:pStyle w:val="Paragraphedeliste"/>
        <w:numPr>
          <w:ilvl w:val="0"/>
          <w:numId w:val="8"/>
        </w:numPr>
        <w:spacing w:line="240" w:lineRule="auto"/>
        <w:jc w:val="both"/>
      </w:pPr>
      <w:r w:rsidRPr="00625361">
        <w:t>Bande passante adaptée à la reproduction de la voix</w:t>
      </w:r>
    </w:p>
    <w:p w14:paraId="012D7F99" w14:textId="3E772BCE" w:rsidR="00463E8E" w:rsidRPr="00625361" w:rsidRDefault="00463E8E" w:rsidP="00463E8E">
      <w:pPr>
        <w:pStyle w:val="Paragraphedeliste"/>
        <w:numPr>
          <w:ilvl w:val="0"/>
          <w:numId w:val="8"/>
        </w:numPr>
        <w:spacing w:line="240" w:lineRule="auto"/>
        <w:jc w:val="both"/>
      </w:pPr>
      <w:r w:rsidRPr="00625361">
        <w:t>Directivité maîtrisée afin de limiter les reprises micro</w:t>
      </w:r>
    </w:p>
    <w:p w14:paraId="056524FF" w14:textId="6D9DB1B8" w:rsidR="00463E8E" w:rsidRPr="00625361" w:rsidRDefault="00463E8E" w:rsidP="00463E8E">
      <w:pPr>
        <w:pStyle w:val="Paragraphedeliste"/>
        <w:numPr>
          <w:ilvl w:val="0"/>
          <w:numId w:val="8"/>
        </w:numPr>
        <w:spacing w:line="240" w:lineRule="auto"/>
        <w:jc w:val="both"/>
      </w:pPr>
      <w:r w:rsidRPr="00625361">
        <w:t>Installation discrète et intégrée à la chaire ou à proximité immédiate</w:t>
      </w:r>
    </w:p>
    <w:p w14:paraId="59028D3E" w14:textId="77777777" w:rsidR="00463E8E" w:rsidRPr="00625361" w:rsidRDefault="00463E8E" w:rsidP="00463E8E">
      <w:pPr>
        <w:spacing w:line="240" w:lineRule="auto"/>
        <w:jc w:val="both"/>
      </w:pPr>
    </w:p>
    <w:p w14:paraId="51F17770" w14:textId="7C4E77C4" w:rsidR="00463E8E" w:rsidRPr="00625361" w:rsidRDefault="00463E8E" w:rsidP="00463E8E">
      <w:pPr>
        <w:spacing w:line="240" w:lineRule="auto"/>
        <w:jc w:val="both"/>
        <w:rPr>
          <w:b/>
          <w:bCs/>
          <w:u w:val="single"/>
        </w:rPr>
      </w:pPr>
      <w:r w:rsidRPr="00625361">
        <w:rPr>
          <w:b/>
          <w:bCs/>
          <w:u w:val="single"/>
        </w:rPr>
        <w:t xml:space="preserve">Contraintes d’intégration </w:t>
      </w:r>
    </w:p>
    <w:p w14:paraId="377FDD74" w14:textId="77777777" w:rsidR="00463E8E" w:rsidRPr="00625361" w:rsidRDefault="00463E8E" w:rsidP="00463E8E">
      <w:pPr>
        <w:spacing w:line="240" w:lineRule="auto"/>
        <w:jc w:val="both"/>
      </w:pPr>
    </w:p>
    <w:p w14:paraId="3F5F75D8" w14:textId="77777777" w:rsidR="00463E8E" w:rsidRPr="00625361" w:rsidRDefault="00463E8E" w:rsidP="00463E8E">
      <w:pPr>
        <w:spacing w:line="240" w:lineRule="auto"/>
        <w:jc w:val="both"/>
      </w:pPr>
      <w:r w:rsidRPr="00625361">
        <w:t>Le titulaire devra :</w:t>
      </w:r>
    </w:p>
    <w:p w14:paraId="4C38BCFB" w14:textId="77777777" w:rsidR="00463E8E" w:rsidRPr="00625361" w:rsidRDefault="00463E8E" w:rsidP="00463E8E">
      <w:pPr>
        <w:spacing w:line="240" w:lineRule="auto"/>
        <w:jc w:val="both"/>
      </w:pPr>
    </w:p>
    <w:p w14:paraId="2B5B9A5A" w14:textId="1E43DF32" w:rsidR="00463E8E" w:rsidRPr="00625361" w:rsidRDefault="00463E8E" w:rsidP="00B61BE2">
      <w:pPr>
        <w:pStyle w:val="Paragraphedeliste"/>
        <w:numPr>
          <w:ilvl w:val="0"/>
          <w:numId w:val="8"/>
        </w:numPr>
        <w:spacing w:line="240" w:lineRule="auto"/>
        <w:jc w:val="both"/>
      </w:pPr>
      <w:r w:rsidRPr="00625361">
        <w:t>Dimensionner le retour afin d’éviter tout phénomène de Larsen,</w:t>
      </w:r>
    </w:p>
    <w:p w14:paraId="303E6837" w14:textId="77777777" w:rsidR="00463E8E" w:rsidRPr="00625361" w:rsidRDefault="00463E8E" w:rsidP="00463E8E">
      <w:pPr>
        <w:pStyle w:val="Paragraphedeliste"/>
        <w:numPr>
          <w:ilvl w:val="0"/>
          <w:numId w:val="8"/>
        </w:numPr>
        <w:spacing w:line="240" w:lineRule="auto"/>
        <w:jc w:val="both"/>
      </w:pPr>
      <w:r w:rsidRPr="00625361">
        <w:t>Prévoir une accessibilité pour maintenance.</w:t>
      </w:r>
    </w:p>
    <w:p w14:paraId="6530CCC9" w14:textId="77777777" w:rsidR="00463E8E" w:rsidRPr="00625361" w:rsidRDefault="00463E8E" w:rsidP="00463E8E">
      <w:pPr>
        <w:spacing w:line="240" w:lineRule="auto"/>
        <w:jc w:val="both"/>
      </w:pPr>
    </w:p>
    <w:p w14:paraId="1C2D2DD0" w14:textId="107C62B6" w:rsidR="00463E8E" w:rsidRPr="00625361" w:rsidRDefault="00463E8E" w:rsidP="00463E8E">
      <w:pPr>
        <w:spacing w:line="240" w:lineRule="auto"/>
        <w:jc w:val="both"/>
        <w:rPr>
          <w:b/>
          <w:bCs/>
          <w:u w:val="single"/>
        </w:rPr>
      </w:pPr>
      <w:r w:rsidRPr="00625361">
        <w:rPr>
          <w:b/>
          <w:bCs/>
          <w:u w:val="single"/>
        </w:rPr>
        <w:t>Exigence fonctionnelle</w:t>
      </w:r>
    </w:p>
    <w:p w14:paraId="0C434288" w14:textId="77777777" w:rsidR="00463E8E" w:rsidRPr="00625361" w:rsidRDefault="00463E8E" w:rsidP="00463E8E">
      <w:pPr>
        <w:spacing w:line="240" w:lineRule="auto"/>
        <w:jc w:val="both"/>
      </w:pPr>
    </w:p>
    <w:p w14:paraId="0B5C1734" w14:textId="77777777" w:rsidR="00463E8E" w:rsidRPr="00625361" w:rsidRDefault="00463E8E" w:rsidP="00463E8E">
      <w:pPr>
        <w:spacing w:line="240" w:lineRule="auto"/>
        <w:jc w:val="both"/>
      </w:pPr>
      <w:r w:rsidRPr="00625361">
        <w:t>Le retour enseignant devra fonctionner :</w:t>
      </w:r>
    </w:p>
    <w:p w14:paraId="66F2D76B" w14:textId="77777777" w:rsidR="00463E8E" w:rsidRPr="00625361" w:rsidRDefault="00463E8E" w:rsidP="00463E8E">
      <w:pPr>
        <w:spacing w:line="240" w:lineRule="auto"/>
        <w:jc w:val="both"/>
      </w:pPr>
    </w:p>
    <w:p w14:paraId="44F6DC85" w14:textId="40640F1D" w:rsidR="00463E8E" w:rsidRPr="00625361" w:rsidRDefault="00463E8E" w:rsidP="00463E8E">
      <w:pPr>
        <w:pStyle w:val="Paragraphedeliste"/>
        <w:numPr>
          <w:ilvl w:val="0"/>
          <w:numId w:val="8"/>
        </w:numPr>
        <w:spacing w:line="240" w:lineRule="auto"/>
        <w:jc w:val="both"/>
      </w:pPr>
      <w:r w:rsidRPr="00625361">
        <w:t>Indépendamment de l’activation du vidéoprojecteur,</w:t>
      </w:r>
    </w:p>
    <w:p w14:paraId="0BDAB39D" w14:textId="77777777" w:rsidR="00463E8E" w:rsidRDefault="00463E8E" w:rsidP="00463E8E">
      <w:pPr>
        <w:jc w:val="both"/>
      </w:pPr>
    </w:p>
    <w:p w14:paraId="2827A0B5" w14:textId="2CD64E44" w:rsidR="00463E8E" w:rsidRDefault="00463E8E" w:rsidP="00463E8E">
      <w:pPr>
        <w:jc w:val="both"/>
      </w:pPr>
      <w:r>
        <w:t xml:space="preserve">Il est demandé au titulaire de </w:t>
      </w:r>
      <w:r w:rsidRPr="00463E8E">
        <w:rPr>
          <w:b/>
          <w:u w:val="single"/>
        </w:rPr>
        <w:t xml:space="preserve">justifier techniquement, dans leur offre, le choix et </w:t>
      </w:r>
      <w:r w:rsidR="00B61BE2">
        <w:rPr>
          <w:b/>
          <w:u w:val="single"/>
        </w:rPr>
        <w:t>l</w:t>
      </w:r>
      <w:r w:rsidR="006B67B6" w:rsidRPr="006B67B6">
        <w:rPr>
          <w:b/>
          <w:u w:val="single"/>
        </w:rPr>
        <w:t>’implantation du retour enseignant au regard des contraintes acoustiques et d’exploitation.</w:t>
      </w:r>
    </w:p>
    <w:p w14:paraId="7716D6BC" w14:textId="35D51221" w:rsidR="00F16EDD" w:rsidRPr="00463E8E" w:rsidRDefault="00F16EDD" w:rsidP="00625361">
      <w:pPr>
        <w:spacing w:line="240" w:lineRule="auto"/>
      </w:pPr>
    </w:p>
    <w:p w14:paraId="5DF5C7A9" w14:textId="5FD4859E" w:rsidR="00724261" w:rsidRDefault="00724261" w:rsidP="00724261">
      <w:pPr>
        <w:pStyle w:val="Titre1"/>
        <w:numPr>
          <w:ilvl w:val="2"/>
          <w:numId w:val="16"/>
        </w:numPr>
        <w:rPr>
          <w:rFonts w:ascii="Lucida Sans" w:hAnsi="Lucida Sans"/>
        </w:rPr>
      </w:pPr>
      <w:bookmarkStart w:id="11" w:name="_Toc69373376"/>
      <w:r>
        <w:rPr>
          <w:rFonts w:ascii="Lucida Sans" w:hAnsi="Lucida Sans"/>
        </w:rPr>
        <w:t>Captation audio/vidéo</w:t>
      </w:r>
      <w:bookmarkEnd w:id="10"/>
      <w:bookmarkEnd w:id="11"/>
    </w:p>
    <w:p w14:paraId="38F98007" w14:textId="77777777" w:rsidR="00724261" w:rsidRDefault="00724261" w:rsidP="00724261"/>
    <w:p w14:paraId="56B15A05" w14:textId="77777777" w:rsidR="00724261" w:rsidRDefault="00724261" w:rsidP="00724261">
      <w:pPr>
        <w:spacing w:line="240" w:lineRule="auto"/>
        <w:jc w:val="both"/>
      </w:pPr>
      <w:r>
        <w:t>Le titulaire doit la fourniture, l’installation et la mise en service d’une solution de captation pour cet amphithéâtre.</w:t>
      </w:r>
    </w:p>
    <w:p w14:paraId="6CD7449C" w14:textId="77777777" w:rsidR="00724261" w:rsidRDefault="00724261" w:rsidP="00724261">
      <w:pPr>
        <w:spacing w:line="240" w:lineRule="auto"/>
        <w:jc w:val="both"/>
      </w:pPr>
    </w:p>
    <w:p w14:paraId="197009DD" w14:textId="5941C300" w:rsidR="00724261" w:rsidRDefault="00724261" w:rsidP="00724261">
      <w:pPr>
        <w:spacing w:line="240" w:lineRule="auto"/>
        <w:jc w:val="both"/>
      </w:pPr>
      <w:r>
        <w:t xml:space="preserve">L’amphithéâtre doit proposer à ses intervenants une solution de captation simple et conviviale. En effet, pour la majorité des interventions, aucun opérateur audio/vidéo ne sera affecté. Cette solution doit permettre de gérer l’enregistrement audio/vidéo, partiel ou total, de l’intervention de manière automatique. </w:t>
      </w:r>
      <w:r w:rsidRPr="004C3F31">
        <w:rPr>
          <w:b/>
        </w:rPr>
        <w:t>Une interface homme machine, sur écran tactile, sera disponible sur la chaire</w:t>
      </w:r>
      <w:r>
        <w:t xml:space="preserve"> afin de démarrer/arrêter l’enregistrement.</w:t>
      </w:r>
      <w:r w:rsidR="00F16EDD">
        <w:t xml:space="preserve"> En complément, cette solution devra mettre à disposition sur la chaire un câble USB 3.0 type mâle permettant de créer une interface afin de connecter </w:t>
      </w:r>
      <w:r w:rsidR="00F16EDD" w:rsidRPr="00702584">
        <w:rPr>
          <w:b/>
          <w:u w:val="single"/>
        </w:rPr>
        <w:t>la caméra et l’ensemble des sons produit</w:t>
      </w:r>
      <w:r w:rsidR="00F16EDD">
        <w:t xml:space="preserve"> par l’amphithéâtre avec une interface logiciel PC ou MAC. Cette interface logicielle pourra être du type Skype, Teams ou encore des solutions Web tel que BigBlueButton, Google Meet ect…</w:t>
      </w:r>
    </w:p>
    <w:p w14:paraId="7A371A0E" w14:textId="77777777" w:rsidR="00724261" w:rsidRDefault="00724261" w:rsidP="00724261">
      <w:pPr>
        <w:spacing w:line="240" w:lineRule="auto"/>
        <w:jc w:val="both"/>
      </w:pPr>
    </w:p>
    <w:p w14:paraId="2EEF82D3" w14:textId="77777777" w:rsidR="00724261" w:rsidRDefault="00724261" w:rsidP="00724261">
      <w:pPr>
        <w:jc w:val="both"/>
      </w:pPr>
      <w:r>
        <w:t>Ce sous-ensemble comprend la fourniture, l’installation et la mise en service de :</w:t>
      </w:r>
    </w:p>
    <w:p w14:paraId="357A9652" w14:textId="77777777" w:rsidR="00724261" w:rsidRDefault="00724261" w:rsidP="00724261">
      <w:pPr>
        <w:pStyle w:val="Paragraphedeliste"/>
        <w:numPr>
          <w:ilvl w:val="0"/>
          <w:numId w:val="37"/>
        </w:numPr>
        <w:jc w:val="both"/>
      </w:pPr>
      <w:r>
        <w:t>La solution de captation automatisée,</w:t>
      </w:r>
    </w:p>
    <w:p w14:paraId="3AE58E13" w14:textId="77777777" w:rsidR="00724261" w:rsidRDefault="00724261" w:rsidP="00724261">
      <w:pPr>
        <w:pStyle w:val="Paragraphedeliste"/>
        <w:numPr>
          <w:ilvl w:val="0"/>
          <w:numId w:val="37"/>
        </w:numPr>
        <w:jc w:val="both"/>
      </w:pPr>
      <w:r>
        <w:t>Un écran tactile (19 pouces Wide avec surface vitrée),</w:t>
      </w:r>
    </w:p>
    <w:p w14:paraId="138830EB" w14:textId="77777777" w:rsidR="00724261" w:rsidRDefault="00724261" w:rsidP="00724261">
      <w:pPr>
        <w:pStyle w:val="Paragraphedeliste"/>
        <w:numPr>
          <w:ilvl w:val="0"/>
          <w:numId w:val="37"/>
        </w:numPr>
        <w:jc w:val="both"/>
      </w:pPr>
      <w:r>
        <w:t>Deux caméras PTZ (Pan/Tilt/Zoom)</w:t>
      </w:r>
    </w:p>
    <w:p w14:paraId="6AC95BD2" w14:textId="77777777" w:rsidR="00724261" w:rsidRDefault="00724261" w:rsidP="00724261">
      <w:pPr>
        <w:pStyle w:val="Paragraphedeliste"/>
        <w:jc w:val="both"/>
      </w:pPr>
    </w:p>
    <w:p w14:paraId="49D466D3" w14:textId="77777777" w:rsidR="00724261" w:rsidRDefault="00724261" w:rsidP="00724261">
      <w:pPr>
        <w:jc w:val="both"/>
      </w:pPr>
      <w:r>
        <w:t>L’écran tactile servira également de retour de la diffusion. Celui-ci devra pouvoir être « mobile », en effet un utilisateur du système de captation doit avoir la possibilité de l’utiliser soit depuis la chaire soit depuis la régie technique.</w:t>
      </w:r>
    </w:p>
    <w:p w14:paraId="747976E7" w14:textId="77777777" w:rsidR="00724261" w:rsidRDefault="00724261" w:rsidP="00724261">
      <w:pPr>
        <w:jc w:val="both"/>
      </w:pPr>
    </w:p>
    <w:p w14:paraId="72D37C58" w14:textId="77777777" w:rsidR="00724261" w:rsidRDefault="00724261" w:rsidP="00724261">
      <w:pPr>
        <w:jc w:val="both"/>
      </w:pPr>
      <w:r>
        <w:t>La solution de captation doit permettre :</w:t>
      </w:r>
    </w:p>
    <w:p w14:paraId="365622B2" w14:textId="77777777" w:rsidR="00724261" w:rsidRDefault="00724261" w:rsidP="00724261">
      <w:pPr>
        <w:pStyle w:val="Paragraphedeliste"/>
        <w:numPr>
          <w:ilvl w:val="0"/>
          <w:numId w:val="37"/>
        </w:numPr>
        <w:jc w:val="both"/>
      </w:pPr>
      <w:r>
        <w:t>Le rappel de position pour les deux caméras motorisées</w:t>
      </w:r>
    </w:p>
    <w:p w14:paraId="217DE1B4" w14:textId="77777777" w:rsidR="00724261" w:rsidRDefault="00724261" w:rsidP="00724261">
      <w:pPr>
        <w:pStyle w:val="Paragraphedeliste"/>
        <w:numPr>
          <w:ilvl w:val="0"/>
          <w:numId w:val="37"/>
        </w:numPr>
        <w:jc w:val="both"/>
      </w:pPr>
      <w:r>
        <w:t>Le mélange de sources vidéo (4 au minimum) et audio</w:t>
      </w:r>
    </w:p>
    <w:p w14:paraId="75488477" w14:textId="77777777" w:rsidR="00724261" w:rsidRDefault="00724261" w:rsidP="00724261">
      <w:pPr>
        <w:pStyle w:val="Paragraphedeliste"/>
        <w:numPr>
          <w:ilvl w:val="0"/>
          <w:numId w:val="37"/>
        </w:numPr>
        <w:jc w:val="both"/>
      </w:pPr>
      <w:r>
        <w:t>L’incrustation de texte et images dans le signal vidéo de sortie</w:t>
      </w:r>
    </w:p>
    <w:p w14:paraId="7A0EAD68" w14:textId="77777777" w:rsidR="00724261" w:rsidRDefault="00724261" w:rsidP="00724261">
      <w:pPr>
        <w:pStyle w:val="Paragraphedeliste"/>
        <w:numPr>
          <w:ilvl w:val="0"/>
          <w:numId w:val="37"/>
        </w:numPr>
        <w:jc w:val="both"/>
      </w:pPr>
      <w:r>
        <w:t>Le changement de source vidéo (ordinateur, visioconférence, caméras)</w:t>
      </w:r>
    </w:p>
    <w:p w14:paraId="201F6971" w14:textId="77777777" w:rsidR="00724261" w:rsidRDefault="00724261" w:rsidP="00724261">
      <w:pPr>
        <w:pStyle w:val="Paragraphedeliste"/>
        <w:numPr>
          <w:ilvl w:val="0"/>
          <w:numId w:val="37"/>
        </w:numPr>
        <w:jc w:val="both"/>
      </w:pPr>
      <w:r>
        <w:lastRenderedPageBreak/>
        <w:t>Le streaming sur le réseau au format RTPMP et au format NDI de NewTek</w:t>
      </w:r>
    </w:p>
    <w:p w14:paraId="701CD4DC" w14:textId="77777777" w:rsidR="00724261" w:rsidRDefault="00724261" w:rsidP="00724261">
      <w:pPr>
        <w:pStyle w:val="Paragraphedeliste"/>
        <w:numPr>
          <w:ilvl w:val="0"/>
          <w:numId w:val="37"/>
        </w:numPr>
        <w:jc w:val="both"/>
      </w:pPr>
      <w:r>
        <w:t>L’enregistrement du signal de l’image finale en synchronisation avec le signal final audio en mode fichier (vidéo encodé en H264).</w:t>
      </w:r>
    </w:p>
    <w:p w14:paraId="1D1F00B2" w14:textId="77777777" w:rsidR="00724261" w:rsidRDefault="00724261" w:rsidP="00724261">
      <w:pPr>
        <w:pStyle w:val="Paragraphedeliste"/>
        <w:numPr>
          <w:ilvl w:val="0"/>
          <w:numId w:val="37"/>
        </w:numPr>
        <w:jc w:val="both"/>
      </w:pPr>
      <w:r>
        <w:t>Un mode de gestion de la captation type « Studio » (réalisation de la captation par un opérateur)</w:t>
      </w:r>
    </w:p>
    <w:p w14:paraId="496A8168" w14:textId="77777777" w:rsidR="00724261" w:rsidRDefault="00724261" w:rsidP="00724261">
      <w:pPr>
        <w:jc w:val="both"/>
      </w:pPr>
    </w:p>
    <w:p w14:paraId="15F35D55" w14:textId="77777777" w:rsidR="00724261" w:rsidRDefault="00724261" w:rsidP="00724261">
      <w:pPr>
        <w:jc w:val="both"/>
      </w:pPr>
      <w:r>
        <w:t>En complément des deux caméras, le système de captation doit avoir la possibilité de visualiser et capturer :</w:t>
      </w:r>
    </w:p>
    <w:p w14:paraId="34504498" w14:textId="77777777" w:rsidR="00724261" w:rsidRDefault="00724261" w:rsidP="00724261">
      <w:pPr>
        <w:pStyle w:val="Paragraphedeliste"/>
        <w:numPr>
          <w:ilvl w:val="0"/>
          <w:numId w:val="37"/>
        </w:numPr>
        <w:jc w:val="both"/>
      </w:pPr>
      <w:r>
        <w:t>La source diffusée sur le vidéoprojecteur</w:t>
      </w:r>
    </w:p>
    <w:p w14:paraId="06645656" w14:textId="77777777" w:rsidR="00724261" w:rsidRDefault="00724261" w:rsidP="00724261">
      <w:pPr>
        <w:pStyle w:val="Paragraphedeliste"/>
        <w:jc w:val="both"/>
      </w:pPr>
    </w:p>
    <w:p w14:paraId="5250CFEC" w14:textId="65C3615B" w:rsidR="00724261" w:rsidRDefault="00625361" w:rsidP="00724261">
      <w:pPr>
        <w:jc w:val="both"/>
      </w:pPr>
      <w:r>
        <w:t>Les sources audios</w:t>
      </w:r>
      <w:r w:rsidR="00724261">
        <w:t xml:space="preserve"> du système de captation doivent être :</w:t>
      </w:r>
    </w:p>
    <w:p w14:paraId="014570CC" w14:textId="38B5B268" w:rsidR="00724261" w:rsidRDefault="00625361" w:rsidP="00724261">
      <w:pPr>
        <w:pStyle w:val="Paragraphedeliste"/>
        <w:numPr>
          <w:ilvl w:val="0"/>
          <w:numId w:val="37"/>
        </w:numPr>
        <w:jc w:val="both"/>
      </w:pPr>
      <w:r>
        <w:t>Sources audios</w:t>
      </w:r>
      <w:r w:rsidR="00724261">
        <w:t xml:space="preserve"> de la chaire</w:t>
      </w:r>
    </w:p>
    <w:p w14:paraId="6004F057" w14:textId="2C9A109F" w:rsidR="00724261" w:rsidRDefault="00625361" w:rsidP="00724261">
      <w:pPr>
        <w:pStyle w:val="Paragraphedeliste"/>
        <w:numPr>
          <w:ilvl w:val="0"/>
          <w:numId w:val="37"/>
        </w:numPr>
        <w:jc w:val="both"/>
      </w:pPr>
      <w:r>
        <w:t>Sources audios</w:t>
      </w:r>
      <w:r w:rsidR="00724261">
        <w:t xml:space="preserve"> de la baie audiovisuelle</w:t>
      </w:r>
    </w:p>
    <w:p w14:paraId="38851638" w14:textId="451E9384" w:rsidR="00724261" w:rsidRDefault="00625361" w:rsidP="00724261">
      <w:pPr>
        <w:pStyle w:val="Paragraphedeliste"/>
        <w:numPr>
          <w:ilvl w:val="0"/>
          <w:numId w:val="37"/>
        </w:numPr>
        <w:jc w:val="both"/>
      </w:pPr>
      <w:r>
        <w:t>Sources audios</w:t>
      </w:r>
      <w:r w:rsidR="00724261">
        <w:t xml:space="preserve"> des micros mixés</w:t>
      </w:r>
    </w:p>
    <w:p w14:paraId="64B234C3" w14:textId="77777777" w:rsidR="00724261" w:rsidRDefault="00724261" w:rsidP="00724261">
      <w:pPr>
        <w:jc w:val="both"/>
      </w:pPr>
    </w:p>
    <w:p w14:paraId="239F158D" w14:textId="77777777" w:rsidR="00724261" w:rsidRDefault="00724261" w:rsidP="00724261">
      <w:pPr>
        <w:jc w:val="both"/>
      </w:pPr>
      <w:r>
        <w:t xml:space="preserve">Il est demandé au titulaire de </w:t>
      </w:r>
      <w:r w:rsidRPr="00AC054E">
        <w:rPr>
          <w:b/>
          <w:u w:val="single"/>
        </w:rPr>
        <w:t>justifier techniquement, dans leur offre, le choix et le positionnement des caméras</w:t>
      </w:r>
      <w:r>
        <w:t>.</w:t>
      </w:r>
    </w:p>
    <w:p w14:paraId="290A8D9A" w14:textId="77777777" w:rsidR="00724261" w:rsidRDefault="00724261" w:rsidP="00724261">
      <w:pPr>
        <w:jc w:val="both"/>
      </w:pPr>
    </w:p>
    <w:p w14:paraId="14E71C72" w14:textId="77777777" w:rsidR="00724261" w:rsidRDefault="00724261" w:rsidP="00724261">
      <w:pPr>
        <w:jc w:val="both"/>
      </w:pPr>
    </w:p>
    <w:p w14:paraId="013B108B" w14:textId="77777777" w:rsidR="00724261" w:rsidRDefault="00724261" w:rsidP="00724261">
      <w:pPr>
        <w:jc w:val="both"/>
      </w:pPr>
      <w:r>
        <w:t xml:space="preserve">Modèle désigné ou équivalent : MULTICAM SYSTEM version </w:t>
      </w:r>
      <w:r w:rsidRPr="00D66883">
        <w:rPr>
          <w:b/>
          <w:u w:val="single"/>
        </w:rPr>
        <w:t>STUDIO</w:t>
      </w:r>
      <w:r>
        <w:t xml:space="preserve"> </w:t>
      </w:r>
      <w:r w:rsidRPr="00AC054E">
        <w:rPr>
          <w:b/>
          <w:u w:val="single"/>
        </w:rPr>
        <w:t>et</w:t>
      </w:r>
      <w:r>
        <w:t xml:space="preserve"> </w:t>
      </w:r>
      <w:r w:rsidRPr="00D66883">
        <w:rPr>
          <w:b/>
          <w:u w:val="single"/>
        </w:rPr>
        <w:t>E-LEARNING</w:t>
      </w:r>
    </w:p>
    <w:p w14:paraId="650DE460" w14:textId="27238B2E" w:rsidR="00622D38" w:rsidRPr="008D72E5" w:rsidRDefault="00622D38" w:rsidP="00D56B2B">
      <w:pPr>
        <w:pStyle w:val="Titre1"/>
        <w:numPr>
          <w:ilvl w:val="2"/>
          <w:numId w:val="16"/>
        </w:numPr>
        <w:rPr>
          <w:rFonts w:ascii="Lucida Sans" w:hAnsi="Lucida Sans"/>
        </w:rPr>
      </w:pPr>
      <w:bookmarkStart w:id="12" w:name="_Toc69373377"/>
      <w:r w:rsidRPr="008D72E5">
        <w:rPr>
          <w:rFonts w:ascii="Lucida Sans" w:hAnsi="Lucida Sans"/>
        </w:rPr>
        <w:t>Infrastructure de contrôle</w:t>
      </w:r>
      <w:bookmarkEnd w:id="12"/>
    </w:p>
    <w:p w14:paraId="60FF191B" w14:textId="77777777" w:rsidR="00622D38" w:rsidRDefault="00622D38" w:rsidP="00622D38">
      <w:pPr>
        <w:rPr>
          <w:highlight w:val="yellow"/>
        </w:rPr>
      </w:pPr>
    </w:p>
    <w:p w14:paraId="0AA486C2" w14:textId="77777777" w:rsidR="008E419E" w:rsidRPr="00FF5A6C" w:rsidRDefault="008E419E" w:rsidP="008E419E">
      <w:pPr>
        <w:jc w:val="both"/>
      </w:pPr>
      <w:r w:rsidRPr="00FF5A6C">
        <w:t xml:space="preserve">Le </w:t>
      </w:r>
      <w:r>
        <w:t>candidat</w:t>
      </w:r>
      <w:r w:rsidRPr="00FF5A6C">
        <w:t xml:space="preserve"> </w:t>
      </w:r>
      <w:r>
        <w:t xml:space="preserve">doit proposer </w:t>
      </w:r>
      <w:r w:rsidRPr="00FF5A6C">
        <w:t xml:space="preserve">un système de pilotage. Ce système </w:t>
      </w:r>
      <w:r>
        <w:t>comprendra les fonctionnalités suivantes</w:t>
      </w:r>
      <w:r w:rsidRPr="00FF5A6C">
        <w:t> :</w:t>
      </w:r>
    </w:p>
    <w:p w14:paraId="64D26E7B" w14:textId="77777777" w:rsidR="008E419E" w:rsidRPr="00FF5A6C" w:rsidRDefault="008E419E" w:rsidP="008E419E">
      <w:pPr>
        <w:pStyle w:val="Paragraphedeliste"/>
        <w:numPr>
          <w:ilvl w:val="0"/>
          <w:numId w:val="8"/>
        </w:numPr>
        <w:jc w:val="both"/>
      </w:pPr>
      <w:r w:rsidRPr="00FF5A6C">
        <w:t xml:space="preserve">Un automate pilotant </w:t>
      </w:r>
      <w:r>
        <w:t>les équipements suivants</w:t>
      </w:r>
      <w:r w:rsidRPr="00FF5A6C">
        <w:t> :</w:t>
      </w:r>
    </w:p>
    <w:p w14:paraId="77E552C0" w14:textId="196757E4" w:rsidR="008E419E" w:rsidRPr="00FF5A6C" w:rsidRDefault="00625361" w:rsidP="008E419E">
      <w:pPr>
        <w:pStyle w:val="Paragraphedeliste"/>
        <w:numPr>
          <w:ilvl w:val="1"/>
          <w:numId w:val="8"/>
        </w:numPr>
        <w:jc w:val="both"/>
      </w:pPr>
      <w:r>
        <w:t>Diffusion principale</w:t>
      </w:r>
    </w:p>
    <w:p w14:paraId="4A394090" w14:textId="77777777" w:rsidR="008E419E" w:rsidRDefault="008E419E" w:rsidP="008E419E">
      <w:pPr>
        <w:pStyle w:val="Paragraphedeliste"/>
        <w:numPr>
          <w:ilvl w:val="1"/>
          <w:numId w:val="8"/>
        </w:numPr>
        <w:jc w:val="both"/>
      </w:pPr>
      <w:r>
        <w:t>Système de sonorisation</w:t>
      </w:r>
    </w:p>
    <w:p w14:paraId="116EBAF8" w14:textId="32C8522D" w:rsidR="008E419E" w:rsidRDefault="008E419E" w:rsidP="008E419E">
      <w:pPr>
        <w:pStyle w:val="Paragraphedeliste"/>
        <w:numPr>
          <w:ilvl w:val="1"/>
          <w:numId w:val="8"/>
        </w:numPr>
        <w:jc w:val="both"/>
      </w:pPr>
      <w:r>
        <w:t>Caméras</w:t>
      </w:r>
    </w:p>
    <w:p w14:paraId="4A055BE4" w14:textId="4CFCAE2E" w:rsidR="000C615B" w:rsidRDefault="000C615B" w:rsidP="008E419E">
      <w:pPr>
        <w:pStyle w:val="Paragraphedeliste"/>
        <w:numPr>
          <w:ilvl w:val="1"/>
          <w:numId w:val="8"/>
        </w:numPr>
        <w:jc w:val="both"/>
      </w:pPr>
      <w:r>
        <w:t>Lumière</w:t>
      </w:r>
    </w:p>
    <w:p w14:paraId="600769B9" w14:textId="77777777" w:rsidR="008E419E" w:rsidRDefault="008E419E" w:rsidP="008E419E">
      <w:pPr>
        <w:pStyle w:val="Paragraphedeliste"/>
        <w:numPr>
          <w:ilvl w:val="0"/>
          <w:numId w:val="8"/>
        </w:numPr>
        <w:jc w:val="both"/>
      </w:pPr>
      <w:r>
        <w:t>Passerelles et extension</w:t>
      </w:r>
    </w:p>
    <w:p w14:paraId="176FCFCD" w14:textId="77777777" w:rsidR="008E419E" w:rsidRDefault="008E419E" w:rsidP="008E419E">
      <w:pPr>
        <w:pStyle w:val="Paragraphedeliste"/>
        <w:numPr>
          <w:ilvl w:val="0"/>
          <w:numId w:val="8"/>
        </w:numPr>
        <w:jc w:val="both"/>
      </w:pPr>
      <w:r>
        <w:t>Ensemble du câblage nécessaire au bon fonctionnement de l’infrastructure</w:t>
      </w:r>
    </w:p>
    <w:p w14:paraId="3783AD09" w14:textId="2C4754D4" w:rsidR="008E419E" w:rsidRDefault="008E419E" w:rsidP="008E419E">
      <w:pPr>
        <w:jc w:val="both"/>
      </w:pPr>
    </w:p>
    <w:p w14:paraId="478E13A5" w14:textId="191E2887" w:rsidR="000C615B" w:rsidRDefault="000C615B" w:rsidP="008E419E">
      <w:pPr>
        <w:jc w:val="both"/>
      </w:pPr>
      <w:r>
        <w:t>Note : Un ensemble d’éclairage globale de l’amphithéâtre sera installé (</w:t>
      </w:r>
      <w:proofErr w:type="gramStart"/>
      <w:r>
        <w:t>Hors</w:t>
      </w:r>
      <w:proofErr w:type="gramEnd"/>
      <w:r>
        <w:t xml:space="preserve"> présent marché) et sera piloté via un protocole DALI. De plus</w:t>
      </w:r>
      <w:r w:rsidR="00707577">
        <w:t>,</w:t>
      </w:r>
      <w:r>
        <w:t xml:space="preserve"> deux détecteurs de présence seront installés dans l’amphithéâtre</w:t>
      </w:r>
      <w:r w:rsidR="00707577">
        <w:t xml:space="preserve"> et doivent être intégrés à la solution. </w:t>
      </w:r>
    </w:p>
    <w:p w14:paraId="2F1AA561" w14:textId="77777777" w:rsidR="000C615B" w:rsidRDefault="000C615B" w:rsidP="008E419E">
      <w:pPr>
        <w:jc w:val="both"/>
      </w:pPr>
    </w:p>
    <w:p w14:paraId="519209A3" w14:textId="190C1822" w:rsidR="008E419E" w:rsidRDefault="008E419E" w:rsidP="008E419E">
      <w:pPr>
        <w:jc w:val="both"/>
      </w:pPr>
      <w:r>
        <w:t>Un boitier de commande en chaire est attendu avec les fonctionnalités suivantes :</w:t>
      </w:r>
    </w:p>
    <w:p w14:paraId="6A88841C" w14:textId="77777777" w:rsidR="008E419E" w:rsidRDefault="008E419E" w:rsidP="008E419E">
      <w:pPr>
        <w:pStyle w:val="Paragraphedeliste"/>
        <w:numPr>
          <w:ilvl w:val="0"/>
          <w:numId w:val="8"/>
        </w:numPr>
        <w:jc w:val="both"/>
      </w:pPr>
      <w:r>
        <w:t>Connexion réseau avec prise en charge par le logiciel Global Viewer Entreprise (Extron)</w:t>
      </w:r>
    </w:p>
    <w:p w14:paraId="12411478" w14:textId="77777777" w:rsidR="008E419E" w:rsidRDefault="008E419E" w:rsidP="008E419E">
      <w:pPr>
        <w:pStyle w:val="Paragraphedeliste"/>
        <w:numPr>
          <w:ilvl w:val="0"/>
          <w:numId w:val="8"/>
        </w:numPr>
        <w:jc w:val="both"/>
      </w:pPr>
      <w:r w:rsidRPr="00FF5A6C">
        <w:t>Fonction On-off de l’utilisation de la salle</w:t>
      </w:r>
    </w:p>
    <w:p w14:paraId="65BB0174" w14:textId="22E20230" w:rsidR="008E419E" w:rsidRDefault="008E419E" w:rsidP="008E419E">
      <w:pPr>
        <w:pStyle w:val="Paragraphedeliste"/>
        <w:numPr>
          <w:ilvl w:val="1"/>
          <w:numId w:val="8"/>
        </w:numPr>
        <w:jc w:val="both"/>
      </w:pPr>
      <w:r>
        <w:t>Commande du vidéoprojecteur</w:t>
      </w:r>
    </w:p>
    <w:p w14:paraId="244F1B04" w14:textId="0AF46863" w:rsidR="008E419E" w:rsidRDefault="008E419E" w:rsidP="008E419E">
      <w:pPr>
        <w:pStyle w:val="Paragraphedeliste"/>
        <w:numPr>
          <w:ilvl w:val="1"/>
          <w:numId w:val="8"/>
        </w:numPr>
        <w:jc w:val="both"/>
      </w:pPr>
      <w:r>
        <w:t>Contrôle du système de sonorisation</w:t>
      </w:r>
    </w:p>
    <w:p w14:paraId="5D55587B" w14:textId="21FAEFA5" w:rsidR="000C615B" w:rsidRDefault="000C615B" w:rsidP="008E419E">
      <w:pPr>
        <w:pStyle w:val="Paragraphedeliste"/>
        <w:numPr>
          <w:ilvl w:val="1"/>
          <w:numId w:val="8"/>
        </w:numPr>
        <w:jc w:val="both"/>
      </w:pPr>
      <w:r>
        <w:t>Contrôle de la lumière</w:t>
      </w:r>
    </w:p>
    <w:p w14:paraId="09CC31E3" w14:textId="77777777" w:rsidR="008E419E" w:rsidRDefault="008E419E" w:rsidP="008E419E">
      <w:pPr>
        <w:pStyle w:val="Paragraphedeliste"/>
        <w:numPr>
          <w:ilvl w:val="0"/>
          <w:numId w:val="8"/>
        </w:numPr>
        <w:jc w:val="both"/>
      </w:pPr>
      <w:r>
        <w:t>Choix de la source audio/vidéo</w:t>
      </w:r>
    </w:p>
    <w:p w14:paraId="6ADE62B4" w14:textId="77777777" w:rsidR="008E419E" w:rsidRDefault="008E419E" w:rsidP="008E419E">
      <w:pPr>
        <w:pStyle w:val="Paragraphedeliste"/>
        <w:numPr>
          <w:ilvl w:val="1"/>
          <w:numId w:val="8"/>
        </w:numPr>
        <w:jc w:val="both"/>
      </w:pPr>
      <w:r>
        <w:t>Source VGA+audio</w:t>
      </w:r>
    </w:p>
    <w:p w14:paraId="707D82CE" w14:textId="77777777" w:rsidR="008E419E" w:rsidRDefault="008E419E" w:rsidP="008E419E">
      <w:pPr>
        <w:pStyle w:val="Paragraphedeliste"/>
        <w:numPr>
          <w:ilvl w:val="1"/>
          <w:numId w:val="8"/>
        </w:numPr>
        <w:jc w:val="both"/>
      </w:pPr>
      <w:r>
        <w:t>Source HDMI</w:t>
      </w:r>
    </w:p>
    <w:p w14:paraId="43255384" w14:textId="77777777" w:rsidR="00622D38" w:rsidRPr="00FF5A6C" w:rsidRDefault="00622D38" w:rsidP="00622D38">
      <w:pPr>
        <w:jc w:val="both"/>
      </w:pPr>
    </w:p>
    <w:p w14:paraId="26FFB4EA" w14:textId="28CD6A57" w:rsidR="00622D38" w:rsidRPr="00FF5A6C" w:rsidRDefault="00622D38" w:rsidP="00622D38">
      <w:pPr>
        <w:jc w:val="both"/>
      </w:pPr>
      <w:r w:rsidRPr="00FF5A6C">
        <w:lastRenderedPageBreak/>
        <w:t>L’ensemble des interfaces nécessaires au bon fonctionnement de la salle est à la charge du présent marché. Le titulaire devra les interfaces RS232-422, contacts, I/O</w:t>
      </w:r>
      <w:r w:rsidR="00D56B2B">
        <w:t xml:space="preserve">, </w:t>
      </w:r>
      <w:r w:rsidRPr="00FF5A6C">
        <w:t>etc, dimensionnées en nombre suffisant afin de respecter les besoins décrits précédemment.</w:t>
      </w:r>
    </w:p>
    <w:p w14:paraId="3ACC352F" w14:textId="316FBF29" w:rsidR="00622D38" w:rsidRDefault="00622D38" w:rsidP="00622D38">
      <w:pPr>
        <w:rPr>
          <w:highlight w:val="yellow"/>
        </w:rPr>
      </w:pPr>
    </w:p>
    <w:p w14:paraId="153B32B2" w14:textId="77777777" w:rsidR="000F0B32" w:rsidRDefault="000F0B32" w:rsidP="000F0B32">
      <w:r w:rsidRPr="00337386">
        <w:rPr>
          <w:b/>
        </w:rPr>
        <w:t>Le titulaire devra prendre en compte</w:t>
      </w:r>
      <w:r>
        <w:t xml:space="preserve"> dans le choix de l’automate </w:t>
      </w:r>
      <w:r w:rsidRPr="00337386">
        <w:rPr>
          <w:b/>
          <w:u w:val="single"/>
        </w:rPr>
        <w:t>la prise en charge et la gestion de deux contact</w:t>
      </w:r>
      <w:r>
        <w:rPr>
          <w:b/>
          <w:u w:val="single"/>
        </w:rPr>
        <w:t>s</w:t>
      </w:r>
      <w:r w:rsidRPr="00337386">
        <w:rPr>
          <w:b/>
          <w:u w:val="single"/>
        </w:rPr>
        <w:t xml:space="preserve"> sec</w:t>
      </w:r>
      <w:r>
        <w:rPr>
          <w:b/>
          <w:u w:val="single"/>
        </w:rPr>
        <w:t>s</w:t>
      </w:r>
      <w:r w:rsidRPr="00337386">
        <w:rPr>
          <w:b/>
          <w:u w:val="single"/>
        </w:rPr>
        <w:t xml:space="preserve"> provenant du système de sécurité incendie</w:t>
      </w:r>
      <w:r>
        <w:rPr>
          <w:b/>
          <w:u w:val="single"/>
        </w:rPr>
        <w:t xml:space="preserve"> </w:t>
      </w:r>
      <w:r w:rsidRPr="00337386">
        <w:t>de l’Université</w:t>
      </w:r>
      <w:r>
        <w:t>.</w:t>
      </w:r>
    </w:p>
    <w:p w14:paraId="1B148E7D" w14:textId="77777777" w:rsidR="000F0B32" w:rsidRDefault="000F0B32" w:rsidP="000F0B32">
      <w:r>
        <w:t>Ces deux contacts secs devront permettre en cas d’incendie :</w:t>
      </w:r>
    </w:p>
    <w:p w14:paraId="7EAB113F" w14:textId="77777777" w:rsidR="000F0B32" w:rsidRDefault="000F0B32" w:rsidP="000F0B32">
      <w:pPr>
        <w:pStyle w:val="Paragraphedeliste"/>
        <w:numPr>
          <w:ilvl w:val="0"/>
          <w:numId w:val="8"/>
        </w:numPr>
      </w:pPr>
      <w:r>
        <w:t>La coupure de la diffusion audio du système audiovisuel</w:t>
      </w:r>
    </w:p>
    <w:p w14:paraId="03C194CD" w14:textId="74F46114" w:rsidR="000F0B32" w:rsidRDefault="000F0B32" w:rsidP="000F0B32">
      <w:pPr>
        <w:pStyle w:val="Paragraphedeliste"/>
        <w:numPr>
          <w:ilvl w:val="0"/>
          <w:numId w:val="8"/>
        </w:numPr>
      </w:pPr>
      <w:r>
        <w:t>La coupure de la diffusion vidéo du système audiovisuel</w:t>
      </w:r>
    </w:p>
    <w:p w14:paraId="5E3D43A9" w14:textId="6A50FB5E" w:rsidR="005C69A6" w:rsidRDefault="005C69A6" w:rsidP="005C69A6"/>
    <w:p w14:paraId="28CD62B8" w14:textId="77777777" w:rsidR="00707577" w:rsidRDefault="00707577" w:rsidP="005C69A6"/>
    <w:p w14:paraId="69FD6B38" w14:textId="77777777" w:rsidR="005C69A6" w:rsidRDefault="005C69A6" w:rsidP="005C69A6">
      <w:pPr>
        <w:jc w:val="both"/>
      </w:pPr>
      <w:r w:rsidRPr="000B45CE">
        <w:rPr>
          <w:b/>
          <w:u w:val="single"/>
        </w:rPr>
        <w:t>Interface Web</w:t>
      </w:r>
      <w:r>
        <w:t> :</w:t>
      </w:r>
    </w:p>
    <w:p w14:paraId="3A072F04" w14:textId="46913272" w:rsidR="005C69A6" w:rsidRDefault="005C69A6" w:rsidP="005C69A6">
      <w:pPr>
        <w:ind w:firstLine="708"/>
        <w:jc w:val="both"/>
      </w:pPr>
      <w:r>
        <w:t>Le titulaire doit un automate permettant la mise en place d’une interface web personnalisable sans nécessité l’achat d’un équipement supplémentaire. Le développement et son intégration ne sont pas à la charge de cette étude.</w:t>
      </w:r>
      <w:r w:rsidR="00BE1347">
        <w:t xml:space="preserve"> </w:t>
      </w:r>
    </w:p>
    <w:p w14:paraId="40A386F7" w14:textId="77777777" w:rsidR="005C69A6" w:rsidRPr="00FF5A6C" w:rsidRDefault="005C69A6" w:rsidP="005C69A6">
      <w:pPr>
        <w:jc w:val="both"/>
      </w:pPr>
    </w:p>
    <w:p w14:paraId="5C7D9BC1" w14:textId="77777777" w:rsidR="005C69A6" w:rsidRDefault="005C69A6" w:rsidP="005C69A6">
      <w:pPr>
        <w:jc w:val="both"/>
      </w:pPr>
      <w:r w:rsidRPr="00FF5A6C">
        <w:t>L’ensemble des interfaces nécessaires au bon fonctionnement de la salle est à la charge du présent marché. Le titulaire devra les inter</w:t>
      </w:r>
      <w:r>
        <w:t>faces RS232-422, contacts, I/O</w:t>
      </w:r>
      <w:r w:rsidRPr="00FF5A6C">
        <w:t>, etc, dimensionnées en nombre suffisant afin de respecter les besoins décrits précédemment.</w:t>
      </w:r>
    </w:p>
    <w:p w14:paraId="27056688" w14:textId="77777777" w:rsidR="000F0B32" w:rsidRDefault="000F0B32" w:rsidP="00622D38">
      <w:pPr>
        <w:rPr>
          <w:highlight w:val="yellow"/>
        </w:rPr>
      </w:pPr>
    </w:p>
    <w:p w14:paraId="472128CC" w14:textId="77777777" w:rsidR="00622D38" w:rsidRPr="008D72E5" w:rsidRDefault="00622D38" w:rsidP="00D56B2B">
      <w:pPr>
        <w:pStyle w:val="Titre1"/>
        <w:numPr>
          <w:ilvl w:val="2"/>
          <w:numId w:val="16"/>
        </w:numPr>
        <w:rPr>
          <w:rFonts w:ascii="Lucida Sans" w:hAnsi="Lucida Sans"/>
        </w:rPr>
      </w:pPr>
      <w:bookmarkStart w:id="13" w:name="_Toc69373378"/>
      <w:r w:rsidRPr="008D72E5">
        <w:rPr>
          <w:rFonts w:ascii="Lucida Sans" w:hAnsi="Lucida Sans"/>
        </w:rPr>
        <w:t>Infrastructure câblée</w:t>
      </w:r>
      <w:bookmarkEnd w:id="13"/>
    </w:p>
    <w:p w14:paraId="5E26FEA9" w14:textId="77777777" w:rsidR="00622D38" w:rsidRDefault="00622D38" w:rsidP="00622D38">
      <w:pPr>
        <w:rPr>
          <w:highlight w:val="yellow"/>
        </w:rPr>
      </w:pPr>
    </w:p>
    <w:p w14:paraId="72AEC918" w14:textId="54545B35" w:rsidR="005C69A6" w:rsidRPr="00FF5A6C" w:rsidRDefault="005C69A6" w:rsidP="005C69A6">
      <w:pPr>
        <w:jc w:val="both"/>
      </w:pPr>
      <w:r>
        <w:t xml:space="preserve">Les platines, appareillages, </w:t>
      </w:r>
      <w:r w:rsidR="00625361">
        <w:t>liaisons audios</w:t>
      </w:r>
      <w:r>
        <w:t>, contrôle et vidéo et raccordements sont à charge du présent marché.</w:t>
      </w:r>
    </w:p>
    <w:p w14:paraId="36659C6C" w14:textId="77777777" w:rsidR="005C69A6" w:rsidRDefault="005C69A6" w:rsidP="005C69A6">
      <w:pPr>
        <w:spacing w:line="240" w:lineRule="auto"/>
        <w:jc w:val="both"/>
      </w:pPr>
    </w:p>
    <w:p w14:paraId="732EBB11" w14:textId="77777777" w:rsidR="005C69A6" w:rsidRPr="00FF5A6C" w:rsidRDefault="005C69A6" w:rsidP="005C69A6">
      <w:pPr>
        <w:spacing w:line="240" w:lineRule="auto"/>
        <w:jc w:val="both"/>
      </w:pPr>
      <w:r w:rsidRPr="00FF5A6C">
        <w:t>Le titulaire doit la fourniture, l’installation, la mise en service et les autocontrôles des équipements suivants :</w:t>
      </w:r>
    </w:p>
    <w:p w14:paraId="62CB613A" w14:textId="77777777" w:rsidR="005C69A6" w:rsidRPr="00B55C40" w:rsidRDefault="005C69A6" w:rsidP="005C69A6">
      <w:pPr>
        <w:pStyle w:val="Paragraphedeliste"/>
        <w:numPr>
          <w:ilvl w:val="0"/>
          <w:numId w:val="8"/>
        </w:numPr>
        <w:spacing w:line="240" w:lineRule="auto"/>
        <w:jc w:val="both"/>
      </w:pPr>
      <w:r>
        <w:t xml:space="preserve">Boitier de passage de câble, installé dans la chaire, modèle désigné Cable Cubby EXTRON (quantité : 1) </w:t>
      </w:r>
      <w:r>
        <w:rPr>
          <w:b/>
          <w:bCs/>
        </w:rPr>
        <w:t>(Hors B.P.U)</w:t>
      </w:r>
    </w:p>
    <w:p w14:paraId="2F5DD732" w14:textId="77777777" w:rsidR="005C69A6" w:rsidRDefault="005C69A6" w:rsidP="005C69A6">
      <w:pPr>
        <w:pStyle w:val="Paragraphedeliste"/>
        <w:numPr>
          <w:ilvl w:val="1"/>
          <w:numId w:val="8"/>
        </w:numPr>
        <w:spacing w:line="240" w:lineRule="auto"/>
        <w:jc w:val="both"/>
      </w:pPr>
      <w:r>
        <w:t>Entrées :</w:t>
      </w:r>
    </w:p>
    <w:p w14:paraId="3E156CEF" w14:textId="77777777" w:rsidR="005C69A6" w:rsidRDefault="005C69A6" w:rsidP="005C69A6">
      <w:pPr>
        <w:pStyle w:val="Paragraphedeliste"/>
        <w:numPr>
          <w:ilvl w:val="2"/>
          <w:numId w:val="8"/>
        </w:numPr>
        <w:spacing w:line="240" w:lineRule="auto"/>
        <w:jc w:val="both"/>
      </w:pPr>
      <w:r>
        <w:t xml:space="preserve">Câble HDMI (Quantité : </w:t>
      </w:r>
      <w:r>
        <w:rPr>
          <w:b/>
        </w:rPr>
        <w:t>1</w:t>
      </w:r>
      <w:r>
        <w:t>)</w:t>
      </w:r>
    </w:p>
    <w:p w14:paraId="5700E982" w14:textId="77777777" w:rsidR="005C69A6" w:rsidRDefault="005C69A6" w:rsidP="005C69A6">
      <w:pPr>
        <w:pStyle w:val="Paragraphedeliste"/>
        <w:numPr>
          <w:ilvl w:val="2"/>
          <w:numId w:val="8"/>
        </w:numPr>
        <w:spacing w:line="240" w:lineRule="auto"/>
        <w:jc w:val="both"/>
      </w:pPr>
      <w:r>
        <w:t xml:space="preserve">Câble VGA + audio jack 3,5mm (Quantité : </w:t>
      </w:r>
      <w:r>
        <w:rPr>
          <w:b/>
        </w:rPr>
        <w:t>1</w:t>
      </w:r>
      <w:r>
        <w:t>)</w:t>
      </w:r>
    </w:p>
    <w:p w14:paraId="590B1484" w14:textId="77777777" w:rsidR="005C69A6" w:rsidRDefault="005C69A6" w:rsidP="005C69A6">
      <w:pPr>
        <w:pStyle w:val="Paragraphedeliste"/>
        <w:numPr>
          <w:ilvl w:val="2"/>
          <w:numId w:val="8"/>
        </w:numPr>
        <w:spacing w:line="240" w:lineRule="auto"/>
        <w:jc w:val="both"/>
      </w:pPr>
      <w:r>
        <w:t>Audio XLR 3 points (Quantité : 1)</w:t>
      </w:r>
    </w:p>
    <w:p w14:paraId="191EE233" w14:textId="77777777" w:rsidR="005C69A6" w:rsidRDefault="005C69A6" w:rsidP="005C69A6">
      <w:pPr>
        <w:pStyle w:val="Paragraphedeliste"/>
        <w:numPr>
          <w:ilvl w:val="1"/>
          <w:numId w:val="8"/>
        </w:numPr>
        <w:spacing w:line="240" w:lineRule="auto"/>
        <w:jc w:val="both"/>
      </w:pPr>
      <w:r w:rsidRPr="004C3F31">
        <w:t>Sorties :</w:t>
      </w:r>
    </w:p>
    <w:p w14:paraId="50D874A0" w14:textId="77777777" w:rsidR="005C69A6" w:rsidRPr="004C3F31" w:rsidRDefault="005C69A6" w:rsidP="005C69A6">
      <w:pPr>
        <w:pStyle w:val="Paragraphedeliste"/>
        <w:numPr>
          <w:ilvl w:val="2"/>
          <w:numId w:val="8"/>
        </w:numPr>
        <w:spacing w:line="240" w:lineRule="auto"/>
        <w:jc w:val="both"/>
      </w:pPr>
      <w:r>
        <w:t>Câble USB 3.0 male (sortie audio/vidéo principale)</w:t>
      </w:r>
    </w:p>
    <w:p w14:paraId="435046D5" w14:textId="77777777" w:rsidR="005C69A6" w:rsidRDefault="005C69A6" w:rsidP="005C69A6">
      <w:pPr>
        <w:pStyle w:val="Paragraphedeliste"/>
        <w:numPr>
          <w:ilvl w:val="1"/>
          <w:numId w:val="8"/>
        </w:numPr>
        <w:spacing w:line="240" w:lineRule="auto"/>
        <w:jc w:val="both"/>
      </w:pPr>
      <w:r>
        <w:t xml:space="preserve">Autres : </w:t>
      </w:r>
    </w:p>
    <w:p w14:paraId="79BA34B7" w14:textId="77777777" w:rsidR="005C69A6" w:rsidRDefault="005C69A6" w:rsidP="005C69A6">
      <w:pPr>
        <w:pStyle w:val="Paragraphedeliste"/>
        <w:numPr>
          <w:ilvl w:val="2"/>
          <w:numId w:val="8"/>
        </w:numPr>
        <w:spacing w:line="240" w:lineRule="auto"/>
        <w:jc w:val="both"/>
      </w:pPr>
      <w:r>
        <w:t xml:space="preserve">Prises de courant électriques (Quantité : </w:t>
      </w:r>
      <w:r w:rsidRPr="004C3F31">
        <w:rPr>
          <w:b/>
        </w:rPr>
        <w:t>2</w:t>
      </w:r>
      <w:r>
        <w:t>)</w:t>
      </w:r>
    </w:p>
    <w:p w14:paraId="77853A6D" w14:textId="77777777" w:rsidR="005C69A6" w:rsidRDefault="005C69A6" w:rsidP="005C69A6">
      <w:pPr>
        <w:pStyle w:val="Paragraphedeliste"/>
        <w:numPr>
          <w:ilvl w:val="2"/>
          <w:numId w:val="8"/>
        </w:numPr>
        <w:spacing w:line="240" w:lineRule="auto"/>
        <w:jc w:val="both"/>
      </w:pPr>
      <w:r>
        <w:t xml:space="preserve">Prises RJ-45 (Quantité : </w:t>
      </w:r>
      <w:r w:rsidRPr="004C3F31">
        <w:rPr>
          <w:b/>
        </w:rPr>
        <w:t>2</w:t>
      </w:r>
      <w:r>
        <w:t>)</w:t>
      </w:r>
    </w:p>
    <w:p w14:paraId="4D1F61CE" w14:textId="77777777" w:rsidR="005C69A6" w:rsidRDefault="005C69A6" w:rsidP="005C69A6">
      <w:pPr>
        <w:pStyle w:val="Paragraphedeliste"/>
        <w:numPr>
          <w:ilvl w:val="0"/>
          <w:numId w:val="8"/>
        </w:numPr>
        <w:spacing w:line="240" w:lineRule="auto"/>
        <w:jc w:val="both"/>
      </w:pPr>
      <w:r>
        <w:t xml:space="preserve">Points de connexion en baie </w:t>
      </w:r>
    </w:p>
    <w:p w14:paraId="47F7FF91" w14:textId="77777777" w:rsidR="005C69A6" w:rsidRDefault="005C69A6" w:rsidP="005C69A6">
      <w:pPr>
        <w:pStyle w:val="Paragraphedeliste"/>
        <w:numPr>
          <w:ilvl w:val="1"/>
          <w:numId w:val="8"/>
        </w:numPr>
        <w:spacing w:line="240" w:lineRule="auto"/>
        <w:jc w:val="both"/>
      </w:pPr>
      <w:r>
        <w:t>Sortie audio principale sur XLR 3 points (Quantité : 1)</w:t>
      </w:r>
    </w:p>
    <w:p w14:paraId="10142E74" w14:textId="77777777" w:rsidR="005C69A6" w:rsidRDefault="005C69A6" w:rsidP="005C69A6">
      <w:pPr>
        <w:pStyle w:val="Paragraphedeliste"/>
        <w:numPr>
          <w:ilvl w:val="1"/>
          <w:numId w:val="8"/>
        </w:numPr>
        <w:spacing w:line="240" w:lineRule="auto"/>
        <w:jc w:val="both"/>
      </w:pPr>
      <w:r>
        <w:t>Sortie audio vidéo principale sur HDMI (Quantité : 1)</w:t>
      </w:r>
    </w:p>
    <w:p w14:paraId="7146C445" w14:textId="77777777" w:rsidR="005C69A6" w:rsidRDefault="005C69A6" w:rsidP="005C69A6">
      <w:pPr>
        <w:pStyle w:val="Paragraphedeliste"/>
        <w:numPr>
          <w:ilvl w:val="1"/>
          <w:numId w:val="8"/>
        </w:numPr>
        <w:spacing w:line="240" w:lineRule="auto"/>
        <w:jc w:val="both"/>
      </w:pPr>
      <w:r>
        <w:t>Connexion de l’écran tactile du système de captation</w:t>
      </w:r>
    </w:p>
    <w:p w14:paraId="42E48ABF" w14:textId="77777777" w:rsidR="005C69A6" w:rsidRDefault="005C69A6" w:rsidP="005C69A6">
      <w:pPr>
        <w:pStyle w:val="Paragraphedeliste"/>
        <w:numPr>
          <w:ilvl w:val="1"/>
          <w:numId w:val="8"/>
        </w:numPr>
        <w:spacing w:line="240" w:lineRule="auto"/>
        <w:jc w:val="both"/>
      </w:pPr>
      <w:r>
        <w:t>Entrée audio sur XLR 3 points (quantité : 2)</w:t>
      </w:r>
    </w:p>
    <w:p w14:paraId="54AB88A5" w14:textId="77777777" w:rsidR="005C69A6" w:rsidRDefault="005C69A6" w:rsidP="005C69A6">
      <w:pPr>
        <w:pStyle w:val="Paragraphedeliste"/>
        <w:numPr>
          <w:ilvl w:val="1"/>
          <w:numId w:val="8"/>
        </w:numPr>
        <w:spacing w:line="240" w:lineRule="auto"/>
        <w:jc w:val="both"/>
      </w:pPr>
      <w:r>
        <w:t>Entrée audio vidéo sur HDMI (quantité : 1)</w:t>
      </w:r>
    </w:p>
    <w:p w14:paraId="53A5F1D0" w14:textId="77777777" w:rsidR="005C69A6" w:rsidRDefault="005C69A6" w:rsidP="005C69A6">
      <w:pPr>
        <w:pStyle w:val="Paragraphedeliste"/>
        <w:numPr>
          <w:ilvl w:val="1"/>
          <w:numId w:val="8"/>
        </w:numPr>
        <w:spacing w:line="240" w:lineRule="auto"/>
        <w:jc w:val="both"/>
      </w:pPr>
      <w:r>
        <w:t>Prise de courant (quantité : 3)</w:t>
      </w:r>
    </w:p>
    <w:p w14:paraId="203AAA88" w14:textId="77777777" w:rsidR="005C69A6" w:rsidRDefault="005C69A6" w:rsidP="005C69A6">
      <w:pPr>
        <w:pStyle w:val="Paragraphedeliste"/>
        <w:numPr>
          <w:ilvl w:val="0"/>
          <w:numId w:val="8"/>
        </w:numPr>
        <w:spacing w:line="240" w:lineRule="auto"/>
        <w:jc w:val="both"/>
      </w:pPr>
      <w:r>
        <w:t>Boitier de sol</w:t>
      </w:r>
    </w:p>
    <w:p w14:paraId="4892850B" w14:textId="23240548" w:rsidR="00622D38" w:rsidRDefault="00622D38" w:rsidP="00622D38"/>
    <w:p w14:paraId="59068798" w14:textId="77777777" w:rsidR="005C69A6" w:rsidRPr="00041A86" w:rsidRDefault="005C69A6" w:rsidP="005C69A6">
      <w:pPr>
        <w:spacing w:line="240" w:lineRule="auto"/>
        <w:jc w:val="both"/>
        <w:rPr>
          <w:u w:val="single"/>
        </w:rPr>
      </w:pPr>
      <w:r w:rsidRPr="00041A86">
        <w:rPr>
          <w:u w:val="single"/>
        </w:rPr>
        <w:t>Le titulaire devra intégrer le maximum d’équipement en réseau afin de favoriser la maintenance à distance.</w:t>
      </w:r>
      <w:r>
        <w:rPr>
          <w:u w:val="single"/>
        </w:rPr>
        <w:t xml:space="preserve"> La liste des équipements réseau est attendue au DOE. Celle-ci doit présenter les fabricants, </w:t>
      </w:r>
      <w:r>
        <w:rPr>
          <w:u w:val="single"/>
        </w:rPr>
        <w:lastRenderedPageBreak/>
        <w:t xml:space="preserve">les références, le nom des machines sur le réseau, les adresses IP, les adresses MAC et la version du firmware de l’équipement. </w:t>
      </w:r>
    </w:p>
    <w:p w14:paraId="6A8CBE1D" w14:textId="77777777" w:rsidR="005C69A6" w:rsidRDefault="005C69A6" w:rsidP="005C69A6">
      <w:pPr>
        <w:spacing w:line="240" w:lineRule="auto"/>
        <w:jc w:val="both"/>
      </w:pPr>
    </w:p>
    <w:p w14:paraId="708CD0C2" w14:textId="77777777" w:rsidR="005C69A6" w:rsidRDefault="005C69A6" w:rsidP="005C69A6">
      <w:pPr>
        <w:spacing w:line="240" w:lineRule="auto"/>
        <w:jc w:val="both"/>
      </w:pPr>
    </w:p>
    <w:p w14:paraId="65318FDF" w14:textId="77777777" w:rsidR="005C69A6" w:rsidRDefault="005C69A6" w:rsidP="005C69A6">
      <w:pPr>
        <w:spacing w:line="240" w:lineRule="auto"/>
        <w:jc w:val="both"/>
      </w:pPr>
      <w:r>
        <w:rPr>
          <w:b/>
          <w:u w:val="single"/>
        </w:rPr>
        <w:t>A prendre en compte dans l’offre proposée</w:t>
      </w:r>
      <w:r>
        <w:t xml:space="preserve">, la chaire doit pouvoir être retirée en cas d’évènement spécifique dans l’amphithéâtre. Cela implique que toutes les interconnexions, entre le boitier de sol et le boitier de passage de câble de la chaire, doivent pouvoir être déconnectées et cela sans altérer le bon fonctionnement du système audiovisuel. </w:t>
      </w:r>
    </w:p>
    <w:p w14:paraId="37EB4D70" w14:textId="77777777" w:rsidR="005C69A6" w:rsidRDefault="005C69A6" w:rsidP="00622D38"/>
    <w:p w14:paraId="3806E54B" w14:textId="77777777" w:rsidR="00622D38" w:rsidRPr="00FF5A6C" w:rsidRDefault="00622D38" w:rsidP="00D56B2B">
      <w:pPr>
        <w:pStyle w:val="Titre1"/>
        <w:numPr>
          <w:ilvl w:val="2"/>
          <w:numId w:val="16"/>
        </w:numPr>
        <w:rPr>
          <w:rFonts w:ascii="Lucida Sans" w:hAnsi="Lucida Sans"/>
        </w:rPr>
      </w:pPr>
      <w:bookmarkStart w:id="14" w:name="_Toc69373379"/>
      <w:r w:rsidRPr="00FF5A6C">
        <w:rPr>
          <w:rFonts w:ascii="Lucida Sans" w:hAnsi="Lucida Sans"/>
        </w:rPr>
        <w:t>Sous-ensemble : Infrastructure audio et vidéo</w:t>
      </w:r>
      <w:bookmarkEnd w:id="14"/>
    </w:p>
    <w:p w14:paraId="686B034D" w14:textId="2C624F8C" w:rsidR="00C01CCB" w:rsidRDefault="00622D38" w:rsidP="00D56B2B">
      <w:pPr>
        <w:jc w:val="both"/>
      </w:pPr>
      <w:r w:rsidRPr="00FF5A6C">
        <w:t>Le titulaire proposera une architecture audio/vidéo évolutive en fonction des différents sous-ensembles. En fonction de celle-ci le titulaire doit sa fourniture, son installation et sa mise en service.</w:t>
      </w:r>
      <w:bookmarkEnd w:id="4"/>
    </w:p>
    <w:p w14:paraId="529283BA" w14:textId="77777777" w:rsidR="00C01CCB" w:rsidRDefault="00C01CCB">
      <w:pPr>
        <w:spacing w:line="240" w:lineRule="auto"/>
      </w:pPr>
      <w:r>
        <w:br w:type="page"/>
      </w:r>
    </w:p>
    <w:p w14:paraId="42AC29D6" w14:textId="638C3E3D" w:rsidR="00C01CCB" w:rsidRDefault="00C01CCB" w:rsidP="00C01CCB">
      <w:pPr>
        <w:pStyle w:val="Titre"/>
        <w:ind w:left="360"/>
        <w:rPr>
          <w:rFonts w:ascii="Lucida Sans" w:hAnsi="Lucida Sans"/>
        </w:rPr>
      </w:pPr>
      <w:bookmarkStart w:id="15" w:name="_Toc69373380"/>
      <w:r>
        <w:rPr>
          <w:rFonts w:ascii="Lucida Sans" w:hAnsi="Lucida Sans"/>
        </w:rPr>
        <w:lastRenderedPageBreak/>
        <w:t>Annexes</w:t>
      </w:r>
      <w:bookmarkEnd w:id="15"/>
    </w:p>
    <w:p w14:paraId="6D46E3DC" w14:textId="77777777" w:rsidR="0041538C" w:rsidRDefault="00000000" w:rsidP="00C01CCB">
      <w:pPr>
        <w:jc w:val="both"/>
      </w:pPr>
      <w:r>
        <w:rPr>
          <w:noProof/>
        </w:rPr>
        <w:pict w14:anchorId="144A9F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pt;margin-top:24pt;width:440.55pt;height:223.15pt;z-index:251661312">
            <v:imagedata r:id="rId13" o:title="20180412_124134"/>
            <w10:wrap type="square"/>
          </v:shape>
        </w:pict>
      </w:r>
      <w:r w:rsidR="00C01CCB">
        <w:t>Photos de l’amphithéâtre</w:t>
      </w:r>
    </w:p>
    <w:p w14:paraId="63C9664C" w14:textId="52EEE80C" w:rsidR="0041538C" w:rsidRDefault="009A2D47" w:rsidP="00C01CCB">
      <w:pPr>
        <w:jc w:val="both"/>
      </w:pPr>
      <w:r>
        <w:pict w14:anchorId="250C6B1F">
          <v:shape id="_x0000_i1025" type="#_x0000_t75" style="width:440.65pt;height:247.7pt">
            <v:imagedata r:id="rId14" o:title="20180412_123958"/>
          </v:shape>
        </w:pict>
      </w:r>
    </w:p>
    <w:p w14:paraId="3248E55C" w14:textId="77777777" w:rsidR="0041538C" w:rsidRDefault="0041538C">
      <w:pPr>
        <w:spacing w:line="240" w:lineRule="auto"/>
      </w:pPr>
      <w:r>
        <w:br w:type="page"/>
      </w:r>
    </w:p>
    <w:p w14:paraId="6D8CF063" w14:textId="5261C813" w:rsidR="0041538C" w:rsidRPr="000D080D" w:rsidRDefault="00000000" w:rsidP="00C01CCB">
      <w:pPr>
        <w:jc w:val="both"/>
      </w:pPr>
      <w:r>
        <w:rPr>
          <w:noProof/>
        </w:rPr>
        <w:lastRenderedPageBreak/>
        <w:pict w14:anchorId="7AC77F0B">
          <v:shape id="_x0000_s2051" type="#_x0000_t75" style="position:absolute;left:0;text-align:left;margin-left:-3.45pt;margin-top:0;width:440.75pt;height:330.55pt;z-index:251663360;mso-position-horizontal-relative:text;mso-position-vertical-relative:text;mso-width-relative:page;mso-height-relative:page">
            <v:imagedata r:id="rId15" o:title="IMG_0809"/>
            <w10:wrap type="square"/>
          </v:shape>
        </w:pict>
      </w:r>
    </w:p>
    <w:sectPr w:rsidR="0041538C" w:rsidRPr="000D080D" w:rsidSect="0041538C">
      <w:footerReference w:type="default" r:id="rId16"/>
      <w:pgSz w:w="11906" w:h="16838" w:code="9"/>
      <w:pgMar w:top="3062" w:right="1531" w:bottom="1985" w:left="1531" w:header="39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AE994" w14:textId="77777777" w:rsidR="00731D6E" w:rsidRDefault="00731D6E">
      <w:r>
        <w:separator/>
      </w:r>
    </w:p>
  </w:endnote>
  <w:endnote w:type="continuationSeparator" w:id="0">
    <w:p w14:paraId="69391203" w14:textId="77777777" w:rsidR="00731D6E" w:rsidRDefault="00731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914C" w14:textId="77777777" w:rsidR="003B53AD" w:rsidRDefault="003B53AD" w:rsidP="003B53AD">
    <w:pPr>
      <w:pStyle w:val="En-tte"/>
    </w:pPr>
  </w:p>
  <w:tbl>
    <w:tblPr>
      <w:tblStyle w:val="Grilledutableau"/>
      <w:tblW w:w="11318" w:type="dxa"/>
      <w:tblInd w:w="-125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4536"/>
      <w:gridCol w:w="3663"/>
    </w:tblGrid>
    <w:tr w:rsidR="003B53AD" w14:paraId="7944ECFF" w14:textId="77777777" w:rsidTr="00E64C60">
      <w:trPr>
        <w:trHeight w:val="1025"/>
      </w:trPr>
      <w:tc>
        <w:tcPr>
          <w:tcW w:w="3119" w:type="dxa"/>
          <w:vAlign w:val="center"/>
        </w:tcPr>
        <w:p w14:paraId="3B6963A5" w14:textId="77777777" w:rsidR="003B53AD" w:rsidRDefault="003B53AD" w:rsidP="003B53AD">
          <w:pPr>
            <w:pStyle w:val="Pieddepage"/>
          </w:pPr>
          <w:r>
            <w:rPr>
              <w:noProof/>
            </w:rPr>
            <w:drawing>
              <wp:inline distT="0" distB="0" distL="0" distR="0" wp14:anchorId="6444F41C" wp14:editId="4455D194">
                <wp:extent cx="1104679" cy="601408"/>
                <wp:effectExtent l="0" t="0" r="635" b="8255"/>
                <wp:docPr id="1591717614" name="Image 11" descr="C:\Users\134874\AppData\Local\Microsoft\Windows\INetCache\Content.Word\Logo_Up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pic:nvPicPr>
                      <pic:blipFill>
                        <a:blip r:embed="rId1">
                          <a:extLst>
                            <a:ext uri="{28A0092B-C50C-407E-A947-70E740481C1C}">
                              <a14:useLocalDpi xmlns:a14="http://schemas.microsoft.com/office/drawing/2010/main" val="0"/>
                            </a:ext>
                          </a:extLst>
                        </a:blip>
                        <a:stretch>
                          <a:fillRect/>
                        </a:stretch>
                      </pic:blipFill>
                      <pic:spPr>
                        <a:xfrm>
                          <a:off x="0" y="0"/>
                          <a:ext cx="1104679" cy="601408"/>
                        </a:xfrm>
                        <a:prstGeom prst="rect">
                          <a:avLst/>
                        </a:prstGeom>
                      </pic:spPr>
                    </pic:pic>
                  </a:graphicData>
                </a:graphic>
              </wp:inline>
            </w:drawing>
          </w:r>
        </w:p>
      </w:tc>
      <w:tc>
        <w:tcPr>
          <w:tcW w:w="4536" w:type="dxa"/>
          <w:vAlign w:val="center"/>
        </w:tcPr>
        <w:p w14:paraId="59820E78" w14:textId="38F917FA" w:rsidR="003B53AD" w:rsidRDefault="003B53AD" w:rsidP="003B53AD">
          <w:pPr>
            <w:spacing w:line="240" w:lineRule="auto"/>
            <w:jc w:val="center"/>
            <w:rPr>
              <w:b/>
              <w:szCs w:val="20"/>
            </w:rPr>
          </w:pPr>
          <w:r>
            <w:rPr>
              <w:b/>
              <w:szCs w:val="20"/>
            </w:rPr>
            <w:t>Étude de cas n°1</w:t>
          </w:r>
        </w:p>
        <w:p w14:paraId="6D71F8C4" w14:textId="77777777" w:rsidR="003B53AD" w:rsidRDefault="003B53AD" w:rsidP="003B53AD">
          <w:pPr>
            <w:spacing w:line="240" w:lineRule="auto"/>
            <w:jc w:val="center"/>
            <w:rPr>
              <w:rFonts w:eastAsiaTheme="majorEastAsia" w:cstheme="majorBidi"/>
              <w:bCs/>
              <w:color w:val="262626" w:themeColor="text1" w:themeTint="D9"/>
              <w:sz w:val="14"/>
              <w:szCs w:val="32"/>
            </w:rPr>
          </w:pPr>
          <w:r w:rsidRPr="00F226C8">
            <w:rPr>
              <w:rFonts w:eastAsiaTheme="majorEastAsia" w:cstheme="majorBidi"/>
              <w:bCs/>
              <w:color w:val="262626" w:themeColor="text1" w:themeTint="D9"/>
              <w:sz w:val="14"/>
              <w:szCs w:val="32"/>
            </w:rPr>
            <w:t>Fourniture et installatio</w:t>
          </w:r>
          <w:r>
            <w:rPr>
              <w:rFonts w:eastAsiaTheme="majorEastAsia" w:cstheme="majorBidi"/>
              <w:bCs/>
              <w:color w:val="262626" w:themeColor="text1" w:themeTint="D9"/>
              <w:sz w:val="14"/>
              <w:szCs w:val="32"/>
            </w:rPr>
            <w:t>n de systèmes audiovisuels</w:t>
          </w:r>
        </w:p>
        <w:p w14:paraId="48617BFA" w14:textId="77777777" w:rsidR="003B53AD" w:rsidRDefault="003B53AD" w:rsidP="003B53AD">
          <w:pPr>
            <w:spacing w:line="240" w:lineRule="auto"/>
            <w:jc w:val="center"/>
            <w:rPr>
              <w:rFonts w:eastAsiaTheme="majorEastAsia" w:cstheme="majorBidi"/>
              <w:bCs/>
              <w:color w:val="262626" w:themeColor="text1" w:themeTint="D9"/>
              <w:sz w:val="14"/>
              <w:szCs w:val="32"/>
            </w:rPr>
          </w:pPr>
          <w:r>
            <w:rPr>
              <w:rFonts w:eastAsiaTheme="majorEastAsia" w:cstheme="majorBidi"/>
              <w:bCs/>
              <w:color w:val="262626" w:themeColor="text1" w:themeTint="D9"/>
              <w:sz w:val="14"/>
              <w:szCs w:val="32"/>
            </w:rPr>
            <w:t>Accord Cadre</w:t>
          </w:r>
        </w:p>
        <w:p w14:paraId="5EDDFA90" w14:textId="77777777" w:rsidR="003B53AD" w:rsidRPr="002F4517" w:rsidRDefault="003B53AD" w:rsidP="003B53AD">
          <w:pPr>
            <w:spacing w:line="240" w:lineRule="auto"/>
            <w:jc w:val="center"/>
            <w:rPr>
              <w:rFonts w:eastAsiaTheme="majorEastAsia" w:cstheme="majorBidi"/>
              <w:bCs/>
              <w:color w:val="262626" w:themeColor="text1" w:themeTint="D9"/>
              <w:sz w:val="14"/>
              <w:szCs w:val="32"/>
            </w:rPr>
          </w:pPr>
          <w:r>
            <w:rPr>
              <w:rFonts w:eastAsiaTheme="majorEastAsia" w:cstheme="majorBidi"/>
              <w:bCs/>
              <w:color w:val="262626" w:themeColor="text1" w:themeTint="D9"/>
              <w:sz w:val="14"/>
              <w:szCs w:val="32"/>
            </w:rPr>
            <w:t>Université Paris-Est Créteil</w:t>
          </w:r>
        </w:p>
      </w:tc>
      <w:tc>
        <w:tcPr>
          <w:tcW w:w="3663" w:type="dxa"/>
          <w:vAlign w:val="center"/>
        </w:tcPr>
        <w:p w14:paraId="04E250DD" w14:textId="1309A5A6" w:rsidR="003B53AD" w:rsidRDefault="003B53AD" w:rsidP="003B53AD">
          <w:pPr>
            <w:pStyle w:val="Pieddepage"/>
            <w:jc w:val="right"/>
          </w:pPr>
          <w:r>
            <w:fldChar w:fldCharType="begin"/>
          </w:r>
          <w:r>
            <w:instrText>PAGE   \* MERGEFORMAT</w:instrText>
          </w:r>
          <w:r>
            <w:fldChar w:fldCharType="separate"/>
          </w:r>
          <w:r w:rsidR="00BE1347">
            <w:rPr>
              <w:noProof/>
            </w:rPr>
            <w:t>4</w:t>
          </w:r>
          <w:r>
            <w:fldChar w:fldCharType="end"/>
          </w:r>
        </w:p>
      </w:tc>
    </w:tr>
  </w:tbl>
  <w:p w14:paraId="66D9F4C9" w14:textId="77777777" w:rsidR="003B53AD" w:rsidRDefault="003B53AD" w:rsidP="003B53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C2485" w14:textId="77777777" w:rsidR="00731D6E" w:rsidRDefault="00731D6E">
      <w:r>
        <w:separator/>
      </w:r>
    </w:p>
  </w:footnote>
  <w:footnote w:type="continuationSeparator" w:id="0">
    <w:p w14:paraId="0D05E5A6" w14:textId="77777777" w:rsidR="00731D6E" w:rsidRDefault="00731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6A5"/>
    <w:multiLevelType w:val="hybridMultilevel"/>
    <w:tmpl w:val="C7C8CB0A"/>
    <w:lvl w:ilvl="0" w:tplc="161C8098">
      <w:numFmt w:val="bullet"/>
      <w:lvlText w:val="-"/>
      <w:lvlJc w:val="left"/>
      <w:pPr>
        <w:ind w:left="1068" w:hanging="360"/>
      </w:pPr>
      <w:rPr>
        <w:rFonts w:ascii="Lucida Sans" w:eastAsia="Times New Roman" w:hAnsi="Lucida San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7A33795"/>
    <w:multiLevelType w:val="multilevel"/>
    <w:tmpl w:val="06B6BF7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08030B02"/>
    <w:multiLevelType w:val="hybridMultilevel"/>
    <w:tmpl w:val="0986BF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C11E3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1B69EA"/>
    <w:multiLevelType w:val="hybridMultilevel"/>
    <w:tmpl w:val="0C406D80"/>
    <w:lvl w:ilvl="0" w:tplc="764A872E">
      <w:numFmt w:val="bullet"/>
      <w:lvlText w:val="-"/>
      <w:lvlJc w:val="left"/>
      <w:pPr>
        <w:ind w:left="720" w:hanging="360"/>
      </w:pPr>
      <w:rPr>
        <w:rFonts w:ascii="Lucida Sans" w:eastAsia="Times New Roman" w:hAnsi="Lucida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516C19"/>
    <w:multiLevelType w:val="hybridMultilevel"/>
    <w:tmpl w:val="7932E18E"/>
    <w:lvl w:ilvl="0" w:tplc="0A98CCD4">
      <w:numFmt w:val="bullet"/>
      <w:lvlText w:val="-"/>
      <w:lvlJc w:val="left"/>
      <w:pPr>
        <w:ind w:left="1068" w:hanging="360"/>
      </w:pPr>
      <w:rPr>
        <w:rFonts w:ascii="Lucida Sans" w:eastAsia="Times New Roman" w:hAnsi="Lucida Sans"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365449A"/>
    <w:multiLevelType w:val="hybridMultilevel"/>
    <w:tmpl w:val="127C6284"/>
    <w:lvl w:ilvl="0" w:tplc="3732C042">
      <w:start w:val="1"/>
      <w:numFmt w:val="bullet"/>
      <w:lvlText w:val=""/>
      <w:lvlJc w:val="left"/>
      <w:pPr>
        <w:ind w:left="-131" w:hanging="360"/>
      </w:pPr>
      <w:rPr>
        <w:rFonts w:ascii="Wingdings" w:hAnsi="Wingdings" w:cs="Times New Roman" w:hint="default"/>
        <w:color w:val="C00000"/>
        <w:sz w:val="16"/>
        <w:szCs w:val="16"/>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7" w15:restartNumberingAfterBreak="0">
    <w:nsid w:val="14332B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5A529B"/>
    <w:multiLevelType w:val="hybridMultilevel"/>
    <w:tmpl w:val="647EAC0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63478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E85C4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FD5B9A"/>
    <w:multiLevelType w:val="hybridMultilevel"/>
    <w:tmpl w:val="D034089C"/>
    <w:lvl w:ilvl="0" w:tplc="0A98CCD4">
      <w:numFmt w:val="bullet"/>
      <w:lvlText w:val="-"/>
      <w:lvlJc w:val="left"/>
      <w:pPr>
        <w:ind w:left="720" w:hanging="360"/>
      </w:pPr>
      <w:rPr>
        <w:rFonts w:ascii="Lucida Sans" w:eastAsia="Times New Roman" w:hAnsi="Lucida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563F5D"/>
    <w:multiLevelType w:val="hybridMultilevel"/>
    <w:tmpl w:val="0E58831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31CC0E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64100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8821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B5C719D"/>
    <w:multiLevelType w:val="hybridMultilevel"/>
    <w:tmpl w:val="E550ED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933D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277B6F"/>
    <w:multiLevelType w:val="hybridMultilevel"/>
    <w:tmpl w:val="647EAC0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6991586"/>
    <w:multiLevelType w:val="multilevel"/>
    <w:tmpl w:val="E5348172"/>
    <w:lvl w:ilvl="0">
      <w:start w:val="1"/>
      <w:numFmt w:val="decimal"/>
      <w:lvlRestart w:val="0"/>
      <w:pStyle w:val="EdfTitreAnnexe"/>
      <w:suff w:val="nothing"/>
      <w:lvlText w:val=""/>
      <w:lvlJc w:val="left"/>
      <w:pPr>
        <w:ind w:left="0" w:firstLine="0"/>
      </w:pPr>
    </w:lvl>
    <w:lvl w:ilvl="1">
      <w:start w:val="1"/>
      <w:numFmt w:val="decimal"/>
      <w:pStyle w:val="EdfAnnexeTitre1"/>
      <w:lvlText w:val="%2."/>
      <w:lvlJc w:val="left"/>
      <w:pPr>
        <w:tabs>
          <w:tab w:val="num" w:pos="0"/>
        </w:tabs>
        <w:ind w:left="0" w:firstLine="0"/>
      </w:pPr>
    </w:lvl>
    <w:lvl w:ilvl="2">
      <w:start w:val="1"/>
      <w:numFmt w:val="decimal"/>
      <w:pStyle w:val="EdfAnnexeTitre2"/>
      <w:lvlText w:val="%2.%3."/>
      <w:lvlJc w:val="left"/>
      <w:pPr>
        <w:tabs>
          <w:tab w:val="num" w:pos="0"/>
        </w:tabs>
        <w:ind w:left="0" w:firstLine="0"/>
      </w:pPr>
    </w:lvl>
    <w:lvl w:ilvl="3">
      <w:start w:val="1"/>
      <w:numFmt w:val="decimal"/>
      <w:pStyle w:val="EdfAnnexeTitre3"/>
      <w:lvlText w:val="%2.%3.%4."/>
      <w:lvlJc w:val="left"/>
      <w:pPr>
        <w:tabs>
          <w:tab w:val="num" w:pos="0"/>
        </w:tabs>
        <w:ind w:left="0" w:firstLine="0"/>
      </w:pPr>
    </w:lvl>
    <w:lvl w:ilvl="4">
      <w:start w:val="1"/>
      <w:numFmt w:val="decimal"/>
      <w:pStyle w:val="EdfAnnexeTitre4"/>
      <w:lvlText w:val="%2.%3.%4.%5."/>
      <w:lvlJc w:val="left"/>
      <w:pPr>
        <w:tabs>
          <w:tab w:val="num" w:pos="0"/>
        </w:tabs>
        <w:ind w:left="0" w:firstLine="0"/>
      </w:pPr>
    </w:lvl>
    <w:lvl w:ilvl="5">
      <w:start w:val="1"/>
      <w:numFmt w:val="decimal"/>
      <w:pStyle w:val="EdfAnnexeTitre5"/>
      <w:lvlText w:val="%2.%3.%4.%5.%6."/>
      <w:lvlJc w:val="left"/>
      <w:pPr>
        <w:tabs>
          <w:tab w:val="num" w:pos="0"/>
        </w:tabs>
        <w:ind w:left="0" w:firstLine="0"/>
      </w:pPr>
    </w:lvl>
    <w:lvl w:ilvl="6">
      <w:start w:val="1"/>
      <w:numFmt w:val="decimal"/>
      <w:pStyle w:val="EdfAnnexeTitre6"/>
      <w:lvlText w:val="%2.%3.%4.%5.%6.%7."/>
      <w:lvlJc w:val="left"/>
      <w:pPr>
        <w:tabs>
          <w:tab w:val="num" w:pos="0"/>
        </w:tabs>
        <w:ind w:left="0" w:firstLine="0"/>
      </w:pPr>
    </w:lvl>
    <w:lvl w:ilvl="7">
      <w:start w:val="1"/>
      <w:numFmt w:val="decimal"/>
      <w:pStyle w:val="EdfAnnexeTitre7"/>
      <w:lvlText w:val="%2.%3.%4.%5.%6.%7.%8."/>
      <w:lvlJc w:val="left"/>
      <w:pPr>
        <w:tabs>
          <w:tab w:val="num" w:pos="0"/>
        </w:tabs>
        <w:ind w:left="0" w:firstLine="0"/>
      </w:pPr>
    </w:lvl>
    <w:lvl w:ilvl="8">
      <w:start w:val="1"/>
      <w:numFmt w:val="decimal"/>
      <w:pStyle w:val="EdfAnnexeTitre8"/>
      <w:lvlText w:val="%2.%3.%4.%5.%6.%7.%8.%9."/>
      <w:lvlJc w:val="left"/>
      <w:pPr>
        <w:tabs>
          <w:tab w:val="num" w:pos="0"/>
        </w:tabs>
        <w:ind w:left="0" w:firstLine="0"/>
      </w:pPr>
    </w:lvl>
  </w:abstractNum>
  <w:abstractNum w:abstractNumId="20" w15:restartNumberingAfterBreak="0">
    <w:nsid w:val="4A1B2CE3"/>
    <w:multiLevelType w:val="hybridMultilevel"/>
    <w:tmpl w:val="F19ED0EE"/>
    <w:lvl w:ilvl="0" w:tplc="42F40ECC">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E6283B"/>
    <w:multiLevelType w:val="hybridMultilevel"/>
    <w:tmpl w:val="EA5EB1E6"/>
    <w:lvl w:ilvl="0" w:tplc="105886C6">
      <w:numFmt w:val="bullet"/>
      <w:lvlText w:val="-"/>
      <w:lvlJc w:val="left"/>
      <w:pPr>
        <w:ind w:left="720" w:hanging="360"/>
      </w:pPr>
      <w:rPr>
        <w:rFonts w:ascii="Lucida Sans" w:eastAsia="Times New Roman" w:hAnsi="Lucida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5112CF"/>
    <w:multiLevelType w:val="hybridMultilevel"/>
    <w:tmpl w:val="9E7EAD6C"/>
    <w:lvl w:ilvl="0" w:tplc="3732C042">
      <w:start w:val="1"/>
      <w:numFmt w:val="bullet"/>
      <w:lvlText w:val=""/>
      <w:lvlJc w:val="left"/>
      <w:pPr>
        <w:ind w:left="229" w:hanging="360"/>
      </w:pPr>
      <w:rPr>
        <w:rFonts w:ascii="Wingdings" w:hAnsi="Wingdings" w:cs="Times New Roman" w:hint="default"/>
        <w:color w:val="C00000"/>
        <w:sz w:val="16"/>
        <w:szCs w:val="16"/>
      </w:rPr>
    </w:lvl>
    <w:lvl w:ilvl="1" w:tplc="040C0003" w:tentative="1">
      <w:start w:val="1"/>
      <w:numFmt w:val="bullet"/>
      <w:lvlText w:val="o"/>
      <w:lvlJc w:val="left"/>
      <w:pPr>
        <w:ind w:left="949" w:hanging="360"/>
      </w:pPr>
      <w:rPr>
        <w:rFonts w:ascii="Courier New" w:hAnsi="Courier New" w:cs="Courier New" w:hint="default"/>
      </w:rPr>
    </w:lvl>
    <w:lvl w:ilvl="2" w:tplc="040C0005" w:tentative="1">
      <w:start w:val="1"/>
      <w:numFmt w:val="bullet"/>
      <w:lvlText w:val=""/>
      <w:lvlJc w:val="left"/>
      <w:pPr>
        <w:ind w:left="1669" w:hanging="360"/>
      </w:pPr>
      <w:rPr>
        <w:rFonts w:ascii="Wingdings" w:hAnsi="Wingdings" w:hint="default"/>
      </w:rPr>
    </w:lvl>
    <w:lvl w:ilvl="3" w:tplc="040C0001" w:tentative="1">
      <w:start w:val="1"/>
      <w:numFmt w:val="bullet"/>
      <w:lvlText w:val=""/>
      <w:lvlJc w:val="left"/>
      <w:pPr>
        <w:ind w:left="2389" w:hanging="360"/>
      </w:pPr>
      <w:rPr>
        <w:rFonts w:ascii="Symbol" w:hAnsi="Symbol" w:hint="default"/>
      </w:rPr>
    </w:lvl>
    <w:lvl w:ilvl="4" w:tplc="040C0003" w:tentative="1">
      <w:start w:val="1"/>
      <w:numFmt w:val="bullet"/>
      <w:lvlText w:val="o"/>
      <w:lvlJc w:val="left"/>
      <w:pPr>
        <w:ind w:left="3109" w:hanging="360"/>
      </w:pPr>
      <w:rPr>
        <w:rFonts w:ascii="Courier New" w:hAnsi="Courier New" w:cs="Courier New" w:hint="default"/>
      </w:rPr>
    </w:lvl>
    <w:lvl w:ilvl="5" w:tplc="040C0005" w:tentative="1">
      <w:start w:val="1"/>
      <w:numFmt w:val="bullet"/>
      <w:lvlText w:val=""/>
      <w:lvlJc w:val="left"/>
      <w:pPr>
        <w:ind w:left="3829" w:hanging="360"/>
      </w:pPr>
      <w:rPr>
        <w:rFonts w:ascii="Wingdings" w:hAnsi="Wingdings" w:hint="default"/>
      </w:rPr>
    </w:lvl>
    <w:lvl w:ilvl="6" w:tplc="040C0001" w:tentative="1">
      <w:start w:val="1"/>
      <w:numFmt w:val="bullet"/>
      <w:lvlText w:val=""/>
      <w:lvlJc w:val="left"/>
      <w:pPr>
        <w:ind w:left="4549" w:hanging="360"/>
      </w:pPr>
      <w:rPr>
        <w:rFonts w:ascii="Symbol" w:hAnsi="Symbol" w:hint="default"/>
      </w:rPr>
    </w:lvl>
    <w:lvl w:ilvl="7" w:tplc="040C0003" w:tentative="1">
      <w:start w:val="1"/>
      <w:numFmt w:val="bullet"/>
      <w:lvlText w:val="o"/>
      <w:lvlJc w:val="left"/>
      <w:pPr>
        <w:ind w:left="5269" w:hanging="360"/>
      </w:pPr>
      <w:rPr>
        <w:rFonts w:ascii="Courier New" w:hAnsi="Courier New" w:cs="Courier New" w:hint="default"/>
      </w:rPr>
    </w:lvl>
    <w:lvl w:ilvl="8" w:tplc="040C0005" w:tentative="1">
      <w:start w:val="1"/>
      <w:numFmt w:val="bullet"/>
      <w:lvlText w:val=""/>
      <w:lvlJc w:val="left"/>
      <w:pPr>
        <w:ind w:left="5989" w:hanging="360"/>
      </w:pPr>
      <w:rPr>
        <w:rFonts w:ascii="Wingdings" w:hAnsi="Wingdings" w:hint="default"/>
      </w:rPr>
    </w:lvl>
  </w:abstractNum>
  <w:abstractNum w:abstractNumId="23" w15:restartNumberingAfterBreak="0">
    <w:nsid w:val="4C8D147A"/>
    <w:multiLevelType w:val="hybridMultilevel"/>
    <w:tmpl w:val="5E762EFA"/>
    <w:lvl w:ilvl="0" w:tplc="ADBC7A1C">
      <w:start w:val="1"/>
      <w:numFmt w:val="bullet"/>
      <w:lvlText w:val=""/>
      <w:lvlJc w:val="left"/>
      <w:pPr>
        <w:ind w:left="720" w:hanging="360"/>
      </w:pPr>
      <w:rPr>
        <w:rFonts w:ascii="Symbol" w:hAnsi="Symbol" w:hint="default"/>
      </w:rPr>
    </w:lvl>
    <w:lvl w:ilvl="1" w:tplc="EFA8B0AE">
      <w:start w:val="1"/>
      <w:numFmt w:val="bullet"/>
      <w:lvlText w:val="o"/>
      <w:lvlJc w:val="left"/>
      <w:pPr>
        <w:ind w:left="1440" w:hanging="360"/>
      </w:pPr>
      <w:rPr>
        <w:rFonts w:ascii="Courier New" w:hAnsi="Courier New" w:hint="default"/>
      </w:rPr>
    </w:lvl>
    <w:lvl w:ilvl="2" w:tplc="ACC48878">
      <w:start w:val="1"/>
      <w:numFmt w:val="bullet"/>
      <w:lvlText w:val=""/>
      <w:lvlJc w:val="left"/>
      <w:pPr>
        <w:ind w:left="2160" w:hanging="360"/>
      </w:pPr>
      <w:rPr>
        <w:rFonts w:ascii="Wingdings" w:hAnsi="Wingdings" w:hint="default"/>
      </w:rPr>
    </w:lvl>
    <w:lvl w:ilvl="3" w:tplc="F3B4F1BA">
      <w:start w:val="1"/>
      <w:numFmt w:val="bullet"/>
      <w:lvlText w:val=""/>
      <w:lvlJc w:val="left"/>
      <w:pPr>
        <w:ind w:left="2880" w:hanging="360"/>
      </w:pPr>
      <w:rPr>
        <w:rFonts w:ascii="Symbol" w:hAnsi="Symbol" w:hint="default"/>
      </w:rPr>
    </w:lvl>
    <w:lvl w:ilvl="4" w:tplc="0DF60406">
      <w:start w:val="1"/>
      <w:numFmt w:val="bullet"/>
      <w:lvlText w:val="o"/>
      <w:lvlJc w:val="left"/>
      <w:pPr>
        <w:ind w:left="3600" w:hanging="360"/>
      </w:pPr>
      <w:rPr>
        <w:rFonts w:ascii="Courier New" w:hAnsi="Courier New" w:hint="default"/>
      </w:rPr>
    </w:lvl>
    <w:lvl w:ilvl="5" w:tplc="CB52C3C2">
      <w:start w:val="1"/>
      <w:numFmt w:val="bullet"/>
      <w:lvlText w:val=""/>
      <w:lvlJc w:val="left"/>
      <w:pPr>
        <w:ind w:left="4320" w:hanging="360"/>
      </w:pPr>
      <w:rPr>
        <w:rFonts w:ascii="Wingdings" w:hAnsi="Wingdings" w:hint="default"/>
      </w:rPr>
    </w:lvl>
    <w:lvl w:ilvl="6" w:tplc="64CC60BC">
      <w:start w:val="1"/>
      <w:numFmt w:val="bullet"/>
      <w:lvlText w:val=""/>
      <w:lvlJc w:val="left"/>
      <w:pPr>
        <w:ind w:left="5040" w:hanging="360"/>
      </w:pPr>
      <w:rPr>
        <w:rFonts w:ascii="Symbol" w:hAnsi="Symbol" w:hint="default"/>
      </w:rPr>
    </w:lvl>
    <w:lvl w:ilvl="7" w:tplc="7C26528E">
      <w:start w:val="1"/>
      <w:numFmt w:val="bullet"/>
      <w:lvlText w:val="o"/>
      <w:lvlJc w:val="left"/>
      <w:pPr>
        <w:ind w:left="5760" w:hanging="360"/>
      </w:pPr>
      <w:rPr>
        <w:rFonts w:ascii="Courier New" w:hAnsi="Courier New" w:hint="default"/>
      </w:rPr>
    </w:lvl>
    <w:lvl w:ilvl="8" w:tplc="7B90E3DC">
      <w:start w:val="1"/>
      <w:numFmt w:val="bullet"/>
      <w:lvlText w:val=""/>
      <w:lvlJc w:val="left"/>
      <w:pPr>
        <w:ind w:left="6480" w:hanging="360"/>
      </w:pPr>
      <w:rPr>
        <w:rFonts w:ascii="Wingdings" w:hAnsi="Wingdings" w:hint="default"/>
      </w:rPr>
    </w:lvl>
  </w:abstractNum>
  <w:abstractNum w:abstractNumId="24" w15:restartNumberingAfterBreak="0">
    <w:nsid w:val="51B67304"/>
    <w:multiLevelType w:val="hybridMultilevel"/>
    <w:tmpl w:val="5CA80008"/>
    <w:lvl w:ilvl="0" w:tplc="5F886588">
      <w:numFmt w:val="bullet"/>
      <w:lvlText w:val="-"/>
      <w:lvlJc w:val="left"/>
      <w:pPr>
        <w:ind w:left="720" w:hanging="360"/>
      </w:pPr>
      <w:rPr>
        <w:rFonts w:ascii="Lucida Sans" w:eastAsia="Times New Roman"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F447F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C10DB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6E65CE"/>
    <w:multiLevelType w:val="hybridMultilevel"/>
    <w:tmpl w:val="A120B7CA"/>
    <w:lvl w:ilvl="0" w:tplc="040C0001">
      <w:start w:val="1"/>
      <w:numFmt w:val="bullet"/>
      <w:lvlText w:val=""/>
      <w:lvlJc w:val="left"/>
      <w:pPr>
        <w:tabs>
          <w:tab w:val="num" w:pos="1854"/>
        </w:tabs>
        <w:ind w:left="1854" w:hanging="360"/>
      </w:pPr>
      <w:rPr>
        <w:rFonts w:ascii="Symbol" w:hAnsi="Symbol" w:hint="default"/>
      </w:rPr>
    </w:lvl>
    <w:lvl w:ilvl="1" w:tplc="040C0005">
      <w:start w:val="1"/>
      <w:numFmt w:val="bullet"/>
      <w:lvlText w:val=""/>
      <w:lvlJc w:val="left"/>
      <w:pPr>
        <w:tabs>
          <w:tab w:val="num" w:pos="2574"/>
        </w:tabs>
        <w:ind w:left="2574" w:hanging="360"/>
      </w:pPr>
      <w:rPr>
        <w:rFonts w:ascii="Wingdings" w:hAnsi="Wingdings"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5CE514D6"/>
    <w:multiLevelType w:val="hybridMultilevel"/>
    <w:tmpl w:val="08643552"/>
    <w:lvl w:ilvl="0" w:tplc="3732C042">
      <w:start w:val="1"/>
      <w:numFmt w:val="bullet"/>
      <w:lvlText w:val=""/>
      <w:lvlJc w:val="left"/>
      <w:pPr>
        <w:ind w:left="-131" w:hanging="360"/>
      </w:pPr>
      <w:rPr>
        <w:rFonts w:ascii="Wingdings" w:hAnsi="Wingdings" w:cs="Times New Roman" w:hint="default"/>
        <w:color w:val="C00000"/>
        <w:sz w:val="16"/>
        <w:szCs w:val="16"/>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29" w15:restartNumberingAfterBreak="0">
    <w:nsid w:val="5E855D96"/>
    <w:multiLevelType w:val="hybridMultilevel"/>
    <w:tmpl w:val="3AEA96EA"/>
    <w:lvl w:ilvl="0" w:tplc="764A872E">
      <w:numFmt w:val="bullet"/>
      <w:lvlText w:val="-"/>
      <w:lvlJc w:val="left"/>
      <w:pPr>
        <w:ind w:left="720" w:hanging="360"/>
      </w:pPr>
      <w:rPr>
        <w:rFonts w:ascii="Lucida Sans" w:eastAsia="Times New Roman" w:hAnsi="Lucida Sans" w:cs="Times New Roman" w:hint="default"/>
      </w:rPr>
    </w:lvl>
    <w:lvl w:ilvl="1" w:tplc="040C0003">
      <w:start w:val="1"/>
      <w:numFmt w:val="bullet"/>
      <w:lvlText w:val="o"/>
      <w:lvlJc w:val="left"/>
      <w:pPr>
        <w:ind w:left="1352"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BD0ACA"/>
    <w:multiLevelType w:val="hybridMultilevel"/>
    <w:tmpl w:val="44F6E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6E7F42"/>
    <w:multiLevelType w:val="hybridMultilevel"/>
    <w:tmpl w:val="D1DC6DEE"/>
    <w:lvl w:ilvl="0" w:tplc="764A872E">
      <w:numFmt w:val="bullet"/>
      <w:lvlText w:val="-"/>
      <w:lvlJc w:val="left"/>
      <w:pPr>
        <w:ind w:left="720" w:hanging="360"/>
      </w:pPr>
      <w:rPr>
        <w:rFonts w:ascii="Lucida Sans" w:eastAsia="Times New Roman"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A02F73"/>
    <w:multiLevelType w:val="hybridMultilevel"/>
    <w:tmpl w:val="40B2434A"/>
    <w:lvl w:ilvl="0" w:tplc="13D056CE">
      <w:start w:val="1"/>
      <w:numFmt w:val="bullet"/>
      <w:lvlText w:val=""/>
      <w:lvlJc w:val="left"/>
      <w:pPr>
        <w:ind w:left="589" w:hanging="360"/>
      </w:pPr>
      <w:rPr>
        <w:rFonts w:ascii="Wingdings" w:hAnsi="Wingdings" w:hint="default"/>
        <w:color w:val="C00000"/>
      </w:rPr>
    </w:lvl>
    <w:lvl w:ilvl="1" w:tplc="040C0003" w:tentative="1">
      <w:start w:val="1"/>
      <w:numFmt w:val="bullet"/>
      <w:lvlText w:val="o"/>
      <w:lvlJc w:val="left"/>
      <w:pPr>
        <w:ind w:left="1309" w:hanging="360"/>
      </w:pPr>
      <w:rPr>
        <w:rFonts w:ascii="Courier New" w:hAnsi="Courier New" w:cs="Courier New" w:hint="default"/>
      </w:rPr>
    </w:lvl>
    <w:lvl w:ilvl="2" w:tplc="040C0005" w:tentative="1">
      <w:start w:val="1"/>
      <w:numFmt w:val="bullet"/>
      <w:lvlText w:val=""/>
      <w:lvlJc w:val="left"/>
      <w:pPr>
        <w:ind w:left="2029" w:hanging="360"/>
      </w:pPr>
      <w:rPr>
        <w:rFonts w:ascii="Wingdings" w:hAnsi="Wingdings" w:hint="default"/>
      </w:rPr>
    </w:lvl>
    <w:lvl w:ilvl="3" w:tplc="040C0001" w:tentative="1">
      <w:start w:val="1"/>
      <w:numFmt w:val="bullet"/>
      <w:lvlText w:val=""/>
      <w:lvlJc w:val="left"/>
      <w:pPr>
        <w:ind w:left="2749" w:hanging="360"/>
      </w:pPr>
      <w:rPr>
        <w:rFonts w:ascii="Symbol" w:hAnsi="Symbol" w:hint="default"/>
      </w:rPr>
    </w:lvl>
    <w:lvl w:ilvl="4" w:tplc="040C0003" w:tentative="1">
      <w:start w:val="1"/>
      <w:numFmt w:val="bullet"/>
      <w:lvlText w:val="o"/>
      <w:lvlJc w:val="left"/>
      <w:pPr>
        <w:ind w:left="3469" w:hanging="360"/>
      </w:pPr>
      <w:rPr>
        <w:rFonts w:ascii="Courier New" w:hAnsi="Courier New" w:cs="Courier New" w:hint="default"/>
      </w:rPr>
    </w:lvl>
    <w:lvl w:ilvl="5" w:tplc="040C0005" w:tentative="1">
      <w:start w:val="1"/>
      <w:numFmt w:val="bullet"/>
      <w:lvlText w:val=""/>
      <w:lvlJc w:val="left"/>
      <w:pPr>
        <w:ind w:left="4189" w:hanging="360"/>
      </w:pPr>
      <w:rPr>
        <w:rFonts w:ascii="Wingdings" w:hAnsi="Wingdings" w:hint="default"/>
      </w:rPr>
    </w:lvl>
    <w:lvl w:ilvl="6" w:tplc="040C0001" w:tentative="1">
      <w:start w:val="1"/>
      <w:numFmt w:val="bullet"/>
      <w:lvlText w:val=""/>
      <w:lvlJc w:val="left"/>
      <w:pPr>
        <w:ind w:left="4909" w:hanging="360"/>
      </w:pPr>
      <w:rPr>
        <w:rFonts w:ascii="Symbol" w:hAnsi="Symbol" w:hint="default"/>
      </w:rPr>
    </w:lvl>
    <w:lvl w:ilvl="7" w:tplc="040C0003" w:tentative="1">
      <w:start w:val="1"/>
      <w:numFmt w:val="bullet"/>
      <w:lvlText w:val="o"/>
      <w:lvlJc w:val="left"/>
      <w:pPr>
        <w:ind w:left="5629" w:hanging="360"/>
      </w:pPr>
      <w:rPr>
        <w:rFonts w:ascii="Courier New" w:hAnsi="Courier New" w:cs="Courier New" w:hint="default"/>
      </w:rPr>
    </w:lvl>
    <w:lvl w:ilvl="8" w:tplc="040C0005" w:tentative="1">
      <w:start w:val="1"/>
      <w:numFmt w:val="bullet"/>
      <w:lvlText w:val=""/>
      <w:lvlJc w:val="left"/>
      <w:pPr>
        <w:ind w:left="6349" w:hanging="360"/>
      </w:pPr>
      <w:rPr>
        <w:rFonts w:ascii="Wingdings" w:hAnsi="Wingdings" w:hint="default"/>
      </w:rPr>
    </w:lvl>
  </w:abstractNum>
  <w:abstractNum w:abstractNumId="33" w15:restartNumberingAfterBreak="0">
    <w:nsid w:val="6C1B21E3"/>
    <w:multiLevelType w:val="hybridMultilevel"/>
    <w:tmpl w:val="F0C8B776"/>
    <w:lvl w:ilvl="0" w:tplc="DC1EF448">
      <w:numFmt w:val="bullet"/>
      <w:lvlText w:val="-"/>
      <w:lvlJc w:val="left"/>
      <w:pPr>
        <w:ind w:left="720" w:hanging="360"/>
      </w:pPr>
      <w:rPr>
        <w:rFonts w:ascii="Lucida Sans" w:eastAsia="Times New Roman" w:hAnsi="Lucid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3966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0FE01F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68694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03242615">
    <w:abstractNumId w:val="23"/>
  </w:num>
  <w:num w:numId="2" w16cid:durableId="595988026">
    <w:abstractNumId w:val="0"/>
  </w:num>
  <w:num w:numId="3" w16cid:durableId="1862892459">
    <w:abstractNumId w:val="5"/>
  </w:num>
  <w:num w:numId="4" w16cid:durableId="1345864533">
    <w:abstractNumId w:val="33"/>
  </w:num>
  <w:num w:numId="5" w16cid:durableId="542014571">
    <w:abstractNumId w:val="31"/>
  </w:num>
  <w:num w:numId="6" w16cid:durableId="1810512268">
    <w:abstractNumId w:val="29"/>
  </w:num>
  <w:num w:numId="7" w16cid:durableId="1624385601">
    <w:abstractNumId w:val="16"/>
  </w:num>
  <w:num w:numId="8" w16cid:durableId="902835072">
    <w:abstractNumId w:val="11"/>
  </w:num>
  <w:num w:numId="9" w16cid:durableId="1324776886">
    <w:abstractNumId w:val="30"/>
  </w:num>
  <w:num w:numId="10" w16cid:durableId="1814785492">
    <w:abstractNumId w:val="24"/>
  </w:num>
  <w:num w:numId="11" w16cid:durableId="1187520994">
    <w:abstractNumId w:val="2"/>
  </w:num>
  <w:num w:numId="12" w16cid:durableId="539779390">
    <w:abstractNumId w:val="8"/>
  </w:num>
  <w:num w:numId="13" w16cid:durableId="1392851347">
    <w:abstractNumId w:val="18"/>
  </w:num>
  <w:num w:numId="14" w16cid:durableId="2085880877">
    <w:abstractNumId w:val="25"/>
  </w:num>
  <w:num w:numId="15" w16cid:durableId="1971981170">
    <w:abstractNumId w:val="14"/>
  </w:num>
  <w:num w:numId="16" w16cid:durableId="1832865133">
    <w:abstractNumId w:val="17"/>
  </w:num>
  <w:num w:numId="17" w16cid:durableId="274555008">
    <w:abstractNumId w:val="36"/>
  </w:num>
  <w:num w:numId="18" w16cid:durableId="951201992">
    <w:abstractNumId w:val="12"/>
  </w:num>
  <w:num w:numId="19" w16cid:durableId="2006274612">
    <w:abstractNumId w:val="10"/>
  </w:num>
  <w:num w:numId="20" w16cid:durableId="2088965136">
    <w:abstractNumId w:val="3"/>
  </w:num>
  <w:num w:numId="21" w16cid:durableId="1915359634">
    <w:abstractNumId w:val="21"/>
  </w:num>
  <w:num w:numId="22" w16cid:durableId="568615964">
    <w:abstractNumId w:val="32"/>
  </w:num>
  <w:num w:numId="23" w16cid:durableId="612831323">
    <w:abstractNumId w:val="13"/>
  </w:num>
  <w:num w:numId="24" w16cid:durableId="780295691">
    <w:abstractNumId w:val="6"/>
  </w:num>
  <w:num w:numId="25" w16cid:durableId="1985159906">
    <w:abstractNumId w:val="19"/>
  </w:num>
  <w:num w:numId="26" w16cid:durableId="1873494956">
    <w:abstractNumId w:val="22"/>
  </w:num>
  <w:num w:numId="27" w16cid:durableId="491020658">
    <w:abstractNumId w:val="28"/>
  </w:num>
  <w:num w:numId="28" w16cid:durableId="1397971011">
    <w:abstractNumId w:val="27"/>
  </w:num>
  <w:num w:numId="29" w16cid:durableId="2039381734">
    <w:abstractNumId w:val="20"/>
  </w:num>
  <w:num w:numId="30" w16cid:durableId="2560228">
    <w:abstractNumId w:val="35"/>
  </w:num>
  <w:num w:numId="31" w16cid:durableId="1689870184">
    <w:abstractNumId w:val="15"/>
  </w:num>
  <w:num w:numId="32" w16cid:durableId="1780181297">
    <w:abstractNumId w:val="9"/>
  </w:num>
  <w:num w:numId="33" w16cid:durableId="1391419476">
    <w:abstractNumId w:val="34"/>
  </w:num>
  <w:num w:numId="34" w16cid:durableId="2037000324">
    <w:abstractNumId w:val="26"/>
  </w:num>
  <w:num w:numId="35" w16cid:durableId="1673214160">
    <w:abstractNumId w:val="7"/>
  </w:num>
  <w:num w:numId="36" w16cid:durableId="1577665534">
    <w:abstractNumId w:val="1"/>
  </w:num>
  <w:num w:numId="37" w16cid:durableId="17939433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2">
      <o:colormru v:ext="edit" colors="#818a8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26B"/>
    <w:rsid w:val="00005E46"/>
    <w:rsid w:val="00006BCE"/>
    <w:rsid w:val="00011F02"/>
    <w:rsid w:val="00015297"/>
    <w:rsid w:val="00021290"/>
    <w:rsid w:val="0003013B"/>
    <w:rsid w:val="0003213F"/>
    <w:rsid w:val="0003309C"/>
    <w:rsid w:val="000359B6"/>
    <w:rsid w:val="00035B48"/>
    <w:rsid w:val="00043D71"/>
    <w:rsid w:val="00044908"/>
    <w:rsid w:val="0004526D"/>
    <w:rsid w:val="0005178A"/>
    <w:rsid w:val="00057406"/>
    <w:rsid w:val="00061135"/>
    <w:rsid w:val="000642DB"/>
    <w:rsid w:val="00067E0F"/>
    <w:rsid w:val="00071854"/>
    <w:rsid w:val="00073BB2"/>
    <w:rsid w:val="0007499A"/>
    <w:rsid w:val="00076440"/>
    <w:rsid w:val="00081066"/>
    <w:rsid w:val="0008569B"/>
    <w:rsid w:val="000878C4"/>
    <w:rsid w:val="00096A36"/>
    <w:rsid w:val="00096F26"/>
    <w:rsid w:val="000A1851"/>
    <w:rsid w:val="000A1E7A"/>
    <w:rsid w:val="000A230C"/>
    <w:rsid w:val="000A7DCF"/>
    <w:rsid w:val="000B04EA"/>
    <w:rsid w:val="000B5C5A"/>
    <w:rsid w:val="000B7FBD"/>
    <w:rsid w:val="000C19DE"/>
    <w:rsid w:val="000C3D7D"/>
    <w:rsid w:val="000C615B"/>
    <w:rsid w:val="000C62BB"/>
    <w:rsid w:val="000C77DD"/>
    <w:rsid w:val="000D0714"/>
    <w:rsid w:val="000D080D"/>
    <w:rsid w:val="000D0DCD"/>
    <w:rsid w:val="000D12B5"/>
    <w:rsid w:val="000D3A6C"/>
    <w:rsid w:val="000D3BBE"/>
    <w:rsid w:val="000E6156"/>
    <w:rsid w:val="000E7A06"/>
    <w:rsid w:val="000F0B32"/>
    <w:rsid w:val="000F3A48"/>
    <w:rsid w:val="000F3D7D"/>
    <w:rsid w:val="000F47A7"/>
    <w:rsid w:val="0010341F"/>
    <w:rsid w:val="001200FA"/>
    <w:rsid w:val="00120128"/>
    <w:rsid w:val="0012534C"/>
    <w:rsid w:val="00126B7D"/>
    <w:rsid w:val="00135905"/>
    <w:rsid w:val="001371A9"/>
    <w:rsid w:val="00137DFB"/>
    <w:rsid w:val="00141153"/>
    <w:rsid w:val="00145745"/>
    <w:rsid w:val="0014687D"/>
    <w:rsid w:val="00150519"/>
    <w:rsid w:val="001567C2"/>
    <w:rsid w:val="0018068E"/>
    <w:rsid w:val="00180BCE"/>
    <w:rsid w:val="001838F3"/>
    <w:rsid w:val="001842C3"/>
    <w:rsid w:val="00190237"/>
    <w:rsid w:val="00190328"/>
    <w:rsid w:val="00192063"/>
    <w:rsid w:val="001925F0"/>
    <w:rsid w:val="001930CF"/>
    <w:rsid w:val="00193F30"/>
    <w:rsid w:val="0019639D"/>
    <w:rsid w:val="001A3435"/>
    <w:rsid w:val="001A5ADF"/>
    <w:rsid w:val="001B1CB3"/>
    <w:rsid w:val="001B4D56"/>
    <w:rsid w:val="001C7375"/>
    <w:rsid w:val="001D08B2"/>
    <w:rsid w:val="001D1849"/>
    <w:rsid w:val="001D2AC0"/>
    <w:rsid w:val="001D4238"/>
    <w:rsid w:val="001D6550"/>
    <w:rsid w:val="001D6FE0"/>
    <w:rsid w:val="001E1961"/>
    <w:rsid w:val="002005F0"/>
    <w:rsid w:val="0020608D"/>
    <w:rsid w:val="00206150"/>
    <w:rsid w:val="00206F97"/>
    <w:rsid w:val="00220259"/>
    <w:rsid w:val="002255FA"/>
    <w:rsid w:val="0022639A"/>
    <w:rsid w:val="00237218"/>
    <w:rsid w:val="002419E7"/>
    <w:rsid w:val="00252A2E"/>
    <w:rsid w:val="00262BC3"/>
    <w:rsid w:val="00263EF6"/>
    <w:rsid w:val="002664CA"/>
    <w:rsid w:val="002730FE"/>
    <w:rsid w:val="0027619E"/>
    <w:rsid w:val="00285B7F"/>
    <w:rsid w:val="0029405B"/>
    <w:rsid w:val="00295934"/>
    <w:rsid w:val="002A2F49"/>
    <w:rsid w:val="002A526B"/>
    <w:rsid w:val="002A5A42"/>
    <w:rsid w:val="002A7090"/>
    <w:rsid w:val="002A7EF3"/>
    <w:rsid w:val="002B11E8"/>
    <w:rsid w:val="002B243F"/>
    <w:rsid w:val="002B5CB9"/>
    <w:rsid w:val="002C5E60"/>
    <w:rsid w:val="002D5DD1"/>
    <w:rsid w:val="002E01EE"/>
    <w:rsid w:val="002E5741"/>
    <w:rsid w:val="002E5A76"/>
    <w:rsid w:val="002E5CDE"/>
    <w:rsid w:val="002F449E"/>
    <w:rsid w:val="002F52F5"/>
    <w:rsid w:val="002F53F9"/>
    <w:rsid w:val="003060CA"/>
    <w:rsid w:val="00307CE5"/>
    <w:rsid w:val="00312F3E"/>
    <w:rsid w:val="0031330B"/>
    <w:rsid w:val="00317037"/>
    <w:rsid w:val="0032425D"/>
    <w:rsid w:val="003245AB"/>
    <w:rsid w:val="00327797"/>
    <w:rsid w:val="00332E91"/>
    <w:rsid w:val="003419AA"/>
    <w:rsid w:val="003462B8"/>
    <w:rsid w:val="00346B86"/>
    <w:rsid w:val="00351389"/>
    <w:rsid w:val="00351894"/>
    <w:rsid w:val="00355C80"/>
    <w:rsid w:val="00355D3A"/>
    <w:rsid w:val="00357AD2"/>
    <w:rsid w:val="00364471"/>
    <w:rsid w:val="003666FE"/>
    <w:rsid w:val="0037035D"/>
    <w:rsid w:val="00371C0F"/>
    <w:rsid w:val="00372C02"/>
    <w:rsid w:val="00373461"/>
    <w:rsid w:val="003753DC"/>
    <w:rsid w:val="00381919"/>
    <w:rsid w:val="0038222E"/>
    <w:rsid w:val="00383377"/>
    <w:rsid w:val="00386292"/>
    <w:rsid w:val="00392F70"/>
    <w:rsid w:val="003A057B"/>
    <w:rsid w:val="003A4766"/>
    <w:rsid w:val="003B004B"/>
    <w:rsid w:val="003B0F0D"/>
    <w:rsid w:val="003B1BE9"/>
    <w:rsid w:val="003B2B4D"/>
    <w:rsid w:val="003B4183"/>
    <w:rsid w:val="003B4297"/>
    <w:rsid w:val="003B4FAA"/>
    <w:rsid w:val="003B53AD"/>
    <w:rsid w:val="003C0065"/>
    <w:rsid w:val="003C3237"/>
    <w:rsid w:val="003C3DA0"/>
    <w:rsid w:val="003C3F0A"/>
    <w:rsid w:val="003D204D"/>
    <w:rsid w:val="003D5FB5"/>
    <w:rsid w:val="003D71B7"/>
    <w:rsid w:val="003E2CFB"/>
    <w:rsid w:val="003E2E31"/>
    <w:rsid w:val="003E36B7"/>
    <w:rsid w:val="003E36DC"/>
    <w:rsid w:val="003E6484"/>
    <w:rsid w:val="003E77E6"/>
    <w:rsid w:val="003E7B4A"/>
    <w:rsid w:val="003F0E7F"/>
    <w:rsid w:val="003F517D"/>
    <w:rsid w:val="004049E8"/>
    <w:rsid w:val="00407BB0"/>
    <w:rsid w:val="0041368A"/>
    <w:rsid w:val="0041538C"/>
    <w:rsid w:val="004153B8"/>
    <w:rsid w:val="0041739E"/>
    <w:rsid w:val="004213C5"/>
    <w:rsid w:val="00424070"/>
    <w:rsid w:val="004260E0"/>
    <w:rsid w:val="004275BD"/>
    <w:rsid w:val="00433ACF"/>
    <w:rsid w:val="004420A4"/>
    <w:rsid w:val="00443836"/>
    <w:rsid w:val="00444AF6"/>
    <w:rsid w:val="00445CEA"/>
    <w:rsid w:val="004534C6"/>
    <w:rsid w:val="00457FDE"/>
    <w:rsid w:val="00460D8A"/>
    <w:rsid w:val="0046127A"/>
    <w:rsid w:val="0046361E"/>
    <w:rsid w:val="00463E8E"/>
    <w:rsid w:val="004726E5"/>
    <w:rsid w:val="0047397E"/>
    <w:rsid w:val="00491387"/>
    <w:rsid w:val="004943CE"/>
    <w:rsid w:val="004955E0"/>
    <w:rsid w:val="00496D05"/>
    <w:rsid w:val="004B0EAC"/>
    <w:rsid w:val="004B29A0"/>
    <w:rsid w:val="004B4F81"/>
    <w:rsid w:val="004C69C9"/>
    <w:rsid w:val="004C73BB"/>
    <w:rsid w:val="004D332E"/>
    <w:rsid w:val="004D4614"/>
    <w:rsid w:val="004D7936"/>
    <w:rsid w:val="004E1979"/>
    <w:rsid w:val="004E5E98"/>
    <w:rsid w:val="004F1F7C"/>
    <w:rsid w:val="004F490C"/>
    <w:rsid w:val="004F7116"/>
    <w:rsid w:val="00504D4B"/>
    <w:rsid w:val="005061A5"/>
    <w:rsid w:val="00510E54"/>
    <w:rsid w:val="0051222C"/>
    <w:rsid w:val="005132EA"/>
    <w:rsid w:val="00513403"/>
    <w:rsid w:val="00513514"/>
    <w:rsid w:val="00514C61"/>
    <w:rsid w:val="00523E65"/>
    <w:rsid w:val="005259AE"/>
    <w:rsid w:val="00530283"/>
    <w:rsid w:val="00532A3C"/>
    <w:rsid w:val="00534289"/>
    <w:rsid w:val="00535940"/>
    <w:rsid w:val="005368FF"/>
    <w:rsid w:val="00541620"/>
    <w:rsid w:val="00541C19"/>
    <w:rsid w:val="0054256E"/>
    <w:rsid w:val="00544012"/>
    <w:rsid w:val="0054585D"/>
    <w:rsid w:val="005560AC"/>
    <w:rsid w:val="00557042"/>
    <w:rsid w:val="0056237D"/>
    <w:rsid w:val="00564125"/>
    <w:rsid w:val="0056533F"/>
    <w:rsid w:val="00574043"/>
    <w:rsid w:val="00574153"/>
    <w:rsid w:val="0057615C"/>
    <w:rsid w:val="005803B1"/>
    <w:rsid w:val="0058052C"/>
    <w:rsid w:val="00582529"/>
    <w:rsid w:val="005825F9"/>
    <w:rsid w:val="005853E5"/>
    <w:rsid w:val="00586C88"/>
    <w:rsid w:val="0058771D"/>
    <w:rsid w:val="0059618F"/>
    <w:rsid w:val="005972E6"/>
    <w:rsid w:val="005A0449"/>
    <w:rsid w:val="005A3BF4"/>
    <w:rsid w:val="005A5C0C"/>
    <w:rsid w:val="005A641E"/>
    <w:rsid w:val="005A6D83"/>
    <w:rsid w:val="005B166D"/>
    <w:rsid w:val="005B436D"/>
    <w:rsid w:val="005B515F"/>
    <w:rsid w:val="005B79DC"/>
    <w:rsid w:val="005C0A83"/>
    <w:rsid w:val="005C1CB6"/>
    <w:rsid w:val="005C5A38"/>
    <w:rsid w:val="005C67DF"/>
    <w:rsid w:val="005C69A6"/>
    <w:rsid w:val="005D3B14"/>
    <w:rsid w:val="005E33F8"/>
    <w:rsid w:val="005E4E94"/>
    <w:rsid w:val="005E51E4"/>
    <w:rsid w:val="005E5C5C"/>
    <w:rsid w:val="005F0C59"/>
    <w:rsid w:val="005F4366"/>
    <w:rsid w:val="005F7C03"/>
    <w:rsid w:val="00602AFF"/>
    <w:rsid w:val="00603A21"/>
    <w:rsid w:val="00604FF9"/>
    <w:rsid w:val="00610B6A"/>
    <w:rsid w:val="00610FF7"/>
    <w:rsid w:val="00613EC0"/>
    <w:rsid w:val="00616AAA"/>
    <w:rsid w:val="00621197"/>
    <w:rsid w:val="00622D38"/>
    <w:rsid w:val="00625361"/>
    <w:rsid w:val="0062560E"/>
    <w:rsid w:val="00626DE9"/>
    <w:rsid w:val="00632575"/>
    <w:rsid w:val="00637C0B"/>
    <w:rsid w:val="00642695"/>
    <w:rsid w:val="00645193"/>
    <w:rsid w:val="0064794E"/>
    <w:rsid w:val="00656CF3"/>
    <w:rsid w:val="006645AB"/>
    <w:rsid w:val="006662F9"/>
    <w:rsid w:val="00670B6A"/>
    <w:rsid w:val="00674DFD"/>
    <w:rsid w:val="006814E2"/>
    <w:rsid w:val="00686502"/>
    <w:rsid w:val="00690D87"/>
    <w:rsid w:val="00692886"/>
    <w:rsid w:val="00692E96"/>
    <w:rsid w:val="0069639D"/>
    <w:rsid w:val="00696E6F"/>
    <w:rsid w:val="006A0867"/>
    <w:rsid w:val="006A1232"/>
    <w:rsid w:val="006A4F66"/>
    <w:rsid w:val="006A6BD9"/>
    <w:rsid w:val="006B67B6"/>
    <w:rsid w:val="006C1FE6"/>
    <w:rsid w:val="006C39B6"/>
    <w:rsid w:val="006C4903"/>
    <w:rsid w:val="006C719E"/>
    <w:rsid w:val="006D0CB1"/>
    <w:rsid w:val="006D125B"/>
    <w:rsid w:val="006D1434"/>
    <w:rsid w:val="006E6CC8"/>
    <w:rsid w:val="006E7641"/>
    <w:rsid w:val="006E7C3E"/>
    <w:rsid w:val="006F0F1E"/>
    <w:rsid w:val="00701EAE"/>
    <w:rsid w:val="00702D93"/>
    <w:rsid w:val="00707577"/>
    <w:rsid w:val="00707670"/>
    <w:rsid w:val="007136E4"/>
    <w:rsid w:val="00715743"/>
    <w:rsid w:val="007158C8"/>
    <w:rsid w:val="0071727F"/>
    <w:rsid w:val="00724261"/>
    <w:rsid w:val="00727437"/>
    <w:rsid w:val="00730419"/>
    <w:rsid w:val="007311F8"/>
    <w:rsid w:val="00731D6E"/>
    <w:rsid w:val="00734F06"/>
    <w:rsid w:val="00737EF6"/>
    <w:rsid w:val="00740CBC"/>
    <w:rsid w:val="007418D3"/>
    <w:rsid w:val="00741B08"/>
    <w:rsid w:val="00745581"/>
    <w:rsid w:val="00746EEB"/>
    <w:rsid w:val="00754284"/>
    <w:rsid w:val="00754C04"/>
    <w:rsid w:val="00760EA9"/>
    <w:rsid w:val="0076226F"/>
    <w:rsid w:val="0076378B"/>
    <w:rsid w:val="007671E6"/>
    <w:rsid w:val="00767A57"/>
    <w:rsid w:val="00772A29"/>
    <w:rsid w:val="007750C4"/>
    <w:rsid w:val="00776715"/>
    <w:rsid w:val="007767B9"/>
    <w:rsid w:val="0077743D"/>
    <w:rsid w:val="00784195"/>
    <w:rsid w:val="007869DF"/>
    <w:rsid w:val="00786A47"/>
    <w:rsid w:val="00790BDD"/>
    <w:rsid w:val="00793047"/>
    <w:rsid w:val="00793A5D"/>
    <w:rsid w:val="0079458D"/>
    <w:rsid w:val="007A326B"/>
    <w:rsid w:val="007A56DF"/>
    <w:rsid w:val="007B0E5E"/>
    <w:rsid w:val="007B4581"/>
    <w:rsid w:val="007B5A31"/>
    <w:rsid w:val="007B696D"/>
    <w:rsid w:val="007B7977"/>
    <w:rsid w:val="007C04B9"/>
    <w:rsid w:val="007C0A94"/>
    <w:rsid w:val="007C0FDC"/>
    <w:rsid w:val="007C1541"/>
    <w:rsid w:val="007C168E"/>
    <w:rsid w:val="007D208F"/>
    <w:rsid w:val="007D56D1"/>
    <w:rsid w:val="007D65A5"/>
    <w:rsid w:val="007D703A"/>
    <w:rsid w:val="007D7EA9"/>
    <w:rsid w:val="007E3458"/>
    <w:rsid w:val="007E3E21"/>
    <w:rsid w:val="007F015D"/>
    <w:rsid w:val="007F02B3"/>
    <w:rsid w:val="007F3052"/>
    <w:rsid w:val="007F68F7"/>
    <w:rsid w:val="007F7547"/>
    <w:rsid w:val="00800973"/>
    <w:rsid w:val="00800C85"/>
    <w:rsid w:val="00800EAE"/>
    <w:rsid w:val="00806544"/>
    <w:rsid w:val="00810DB5"/>
    <w:rsid w:val="008116CD"/>
    <w:rsid w:val="0081546B"/>
    <w:rsid w:val="008169A7"/>
    <w:rsid w:val="008234A0"/>
    <w:rsid w:val="00834C6E"/>
    <w:rsid w:val="00843FE3"/>
    <w:rsid w:val="00846B09"/>
    <w:rsid w:val="00851303"/>
    <w:rsid w:val="008533FB"/>
    <w:rsid w:val="008567C6"/>
    <w:rsid w:val="00860345"/>
    <w:rsid w:val="00860BE9"/>
    <w:rsid w:val="00860BFC"/>
    <w:rsid w:val="008649C4"/>
    <w:rsid w:val="008650A6"/>
    <w:rsid w:val="008667CF"/>
    <w:rsid w:val="008733A3"/>
    <w:rsid w:val="0087608F"/>
    <w:rsid w:val="00876B3D"/>
    <w:rsid w:val="008874A0"/>
    <w:rsid w:val="00887B2F"/>
    <w:rsid w:val="00887F83"/>
    <w:rsid w:val="00891653"/>
    <w:rsid w:val="00892A9F"/>
    <w:rsid w:val="008A043C"/>
    <w:rsid w:val="008A5049"/>
    <w:rsid w:val="008B4B04"/>
    <w:rsid w:val="008B5A1A"/>
    <w:rsid w:val="008C0C99"/>
    <w:rsid w:val="008C3D63"/>
    <w:rsid w:val="008C44D5"/>
    <w:rsid w:val="008C7190"/>
    <w:rsid w:val="008D1105"/>
    <w:rsid w:val="008D2236"/>
    <w:rsid w:val="008D5BCC"/>
    <w:rsid w:val="008D72E5"/>
    <w:rsid w:val="008E2F0F"/>
    <w:rsid w:val="008E3A2E"/>
    <w:rsid w:val="008E419E"/>
    <w:rsid w:val="008E6389"/>
    <w:rsid w:val="008F0A74"/>
    <w:rsid w:val="008F2AEB"/>
    <w:rsid w:val="008F2C75"/>
    <w:rsid w:val="008F3B5C"/>
    <w:rsid w:val="008F3DD3"/>
    <w:rsid w:val="008F7E60"/>
    <w:rsid w:val="00902402"/>
    <w:rsid w:val="009124D9"/>
    <w:rsid w:val="00917E97"/>
    <w:rsid w:val="009216BB"/>
    <w:rsid w:val="00922A45"/>
    <w:rsid w:val="009266CC"/>
    <w:rsid w:val="00931A9B"/>
    <w:rsid w:val="00931E3E"/>
    <w:rsid w:val="00934A1F"/>
    <w:rsid w:val="00937681"/>
    <w:rsid w:val="009407D1"/>
    <w:rsid w:val="00947304"/>
    <w:rsid w:val="0095272B"/>
    <w:rsid w:val="0095356E"/>
    <w:rsid w:val="0095581E"/>
    <w:rsid w:val="00957BF9"/>
    <w:rsid w:val="00961B22"/>
    <w:rsid w:val="00963B2A"/>
    <w:rsid w:val="00963DA9"/>
    <w:rsid w:val="0096641A"/>
    <w:rsid w:val="00977DAE"/>
    <w:rsid w:val="00987208"/>
    <w:rsid w:val="0099023E"/>
    <w:rsid w:val="0099056A"/>
    <w:rsid w:val="0099284B"/>
    <w:rsid w:val="009951B9"/>
    <w:rsid w:val="009A2D47"/>
    <w:rsid w:val="009A328A"/>
    <w:rsid w:val="009B0B5F"/>
    <w:rsid w:val="009B10FE"/>
    <w:rsid w:val="009B1626"/>
    <w:rsid w:val="009B6DBC"/>
    <w:rsid w:val="009C0974"/>
    <w:rsid w:val="009C48D0"/>
    <w:rsid w:val="009D40B9"/>
    <w:rsid w:val="009E001C"/>
    <w:rsid w:val="009E17FB"/>
    <w:rsid w:val="009F0AF2"/>
    <w:rsid w:val="009F1F49"/>
    <w:rsid w:val="009F3666"/>
    <w:rsid w:val="009F4B20"/>
    <w:rsid w:val="009F5814"/>
    <w:rsid w:val="009F5A81"/>
    <w:rsid w:val="009F6B61"/>
    <w:rsid w:val="00A0052F"/>
    <w:rsid w:val="00A03513"/>
    <w:rsid w:val="00A04CE0"/>
    <w:rsid w:val="00A05774"/>
    <w:rsid w:val="00A07EF6"/>
    <w:rsid w:val="00A122AB"/>
    <w:rsid w:val="00A174BD"/>
    <w:rsid w:val="00A177D8"/>
    <w:rsid w:val="00A219D2"/>
    <w:rsid w:val="00A21DA5"/>
    <w:rsid w:val="00A30736"/>
    <w:rsid w:val="00A31AC7"/>
    <w:rsid w:val="00A34CD5"/>
    <w:rsid w:val="00A35663"/>
    <w:rsid w:val="00A40D3B"/>
    <w:rsid w:val="00A40FA6"/>
    <w:rsid w:val="00A41EAE"/>
    <w:rsid w:val="00A444DB"/>
    <w:rsid w:val="00A47C15"/>
    <w:rsid w:val="00A501F1"/>
    <w:rsid w:val="00A60B48"/>
    <w:rsid w:val="00A6112B"/>
    <w:rsid w:val="00A67350"/>
    <w:rsid w:val="00A73CE3"/>
    <w:rsid w:val="00A805DB"/>
    <w:rsid w:val="00A82ECC"/>
    <w:rsid w:val="00A840F6"/>
    <w:rsid w:val="00A85577"/>
    <w:rsid w:val="00A85893"/>
    <w:rsid w:val="00A8607B"/>
    <w:rsid w:val="00A8795E"/>
    <w:rsid w:val="00A94C5B"/>
    <w:rsid w:val="00AB2879"/>
    <w:rsid w:val="00AB2CED"/>
    <w:rsid w:val="00AC137F"/>
    <w:rsid w:val="00AC4396"/>
    <w:rsid w:val="00AC43F7"/>
    <w:rsid w:val="00AD36D3"/>
    <w:rsid w:val="00AD3921"/>
    <w:rsid w:val="00AD4FE5"/>
    <w:rsid w:val="00AD524E"/>
    <w:rsid w:val="00AE2C2F"/>
    <w:rsid w:val="00AE7112"/>
    <w:rsid w:val="00AF48BD"/>
    <w:rsid w:val="00AF50A1"/>
    <w:rsid w:val="00AF7551"/>
    <w:rsid w:val="00AF7BEE"/>
    <w:rsid w:val="00B02DB7"/>
    <w:rsid w:val="00B03494"/>
    <w:rsid w:val="00B05875"/>
    <w:rsid w:val="00B101E7"/>
    <w:rsid w:val="00B210A7"/>
    <w:rsid w:val="00B215C8"/>
    <w:rsid w:val="00B22711"/>
    <w:rsid w:val="00B22D45"/>
    <w:rsid w:val="00B23B99"/>
    <w:rsid w:val="00B30C9D"/>
    <w:rsid w:val="00B3161A"/>
    <w:rsid w:val="00B34E42"/>
    <w:rsid w:val="00B36F38"/>
    <w:rsid w:val="00B4596A"/>
    <w:rsid w:val="00B51002"/>
    <w:rsid w:val="00B604A7"/>
    <w:rsid w:val="00B61BE2"/>
    <w:rsid w:val="00B6377D"/>
    <w:rsid w:val="00B676AB"/>
    <w:rsid w:val="00B70F1C"/>
    <w:rsid w:val="00B72595"/>
    <w:rsid w:val="00B73191"/>
    <w:rsid w:val="00B74BBF"/>
    <w:rsid w:val="00B75B31"/>
    <w:rsid w:val="00B77C10"/>
    <w:rsid w:val="00B814AC"/>
    <w:rsid w:val="00B81A47"/>
    <w:rsid w:val="00B82384"/>
    <w:rsid w:val="00B83849"/>
    <w:rsid w:val="00B85613"/>
    <w:rsid w:val="00B87C47"/>
    <w:rsid w:val="00B9091A"/>
    <w:rsid w:val="00B93AD2"/>
    <w:rsid w:val="00B93D80"/>
    <w:rsid w:val="00BA0A17"/>
    <w:rsid w:val="00BA231C"/>
    <w:rsid w:val="00BA313A"/>
    <w:rsid w:val="00BA34EB"/>
    <w:rsid w:val="00BB167C"/>
    <w:rsid w:val="00BC2158"/>
    <w:rsid w:val="00BC3016"/>
    <w:rsid w:val="00BC546E"/>
    <w:rsid w:val="00BC6216"/>
    <w:rsid w:val="00BC695A"/>
    <w:rsid w:val="00BD2B0B"/>
    <w:rsid w:val="00BE1347"/>
    <w:rsid w:val="00BE7E6E"/>
    <w:rsid w:val="00BF00E5"/>
    <w:rsid w:val="00BF19A4"/>
    <w:rsid w:val="00BF2B55"/>
    <w:rsid w:val="00BF3674"/>
    <w:rsid w:val="00BF4BF5"/>
    <w:rsid w:val="00C0058B"/>
    <w:rsid w:val="00C01CCB"/>
    <w:rsid w:val="00C03630"/>
    <w:rsid w:val="00C0635D"/>
    <w:rsid w:val="00C07AAC"/>
    <w:rsid w:val="00C10CBA"/>
    <w:rsid w:val="00C11481"/>
    <w:rsid w:val="00C12025"/>
    <w:rsid w:val="00C13D0C"/>
    <w:rsid w:val="00C15450"/>
    <w:rsid w:val="00C15E17"/>
    <w:rsid w:val="00C228C7"/>
    <w:rsid w:val="00C23474"/>
    <w:rsid w:val="00C24AF5"/>
    <w:rsid w:val="00C27745"/>
    <w:rsid w:val="00C27ADA"/>
    <w:rsid w:val="00C357B9"/>
    <w:rsid w:val="00C37D91"/>
    <w:rsid w:val="00C41F1B"/>
    <w:rsid w:val="00C43FD4"/>
    <w:rsid w:val="00C44678"/>
    <w:rsid w:val="00C47984"/>
    <w:rsid w:val="00C53A67"/>
    <w:rsid w:val="00C553C8"/>
    <w:rsid w:val="00C77753"/>
    <w:rsid w:val="00C77E1F"/>
    <w:rsid w:val="00C800CF"/>
    <w:rsid w:val="00C80B22"/>
    <w:rsid w:val="00C834EB"/>
    <w:rsid w:val="00C90733"/>
    <w:rsid w:val="00C93E7D"/>
    <w:rsid w:val="00C95EC9"/>
    <w:rsid w:val="00CA4C26"/>
    <w:rsid w:val="00CA5F20"/>
    <w:rsid w:val="00CB59D3"/>
    <w:rsid w:val="00CC41AF"/>
    <w:rsid w:val="00CC606E"/>
    <w:rsid w:val="00CD3204"/>
    <w:rsid w:val="00CD3922"/>
    <w:rsid w:val="00CE3701"/>
    <w:rsid w:val="00CE54BB"/>
    <w:rsid w:val="00CF2CE4"/>
    <w:rsid w:val="00CF2DCC"/>
    <w:rsid w:val="00D032D8"/>
    <w:rsid w:val="00D05D2B"/>
    <w:rsid w:val="00D0616C"/>
    <w:rsid w:val="00D1210E"/>
    <w:rsid w:val="00D137F0"/>
    <w:rsid w:val="00D16C12"/>
    <w:rsid w:val="00D2423C"/>
    <w:rsid w:val="00D25ECF"/>
    <w:rsid w:val="00D27718"/>
    <w:rsid w:val="00D339B8"/>
    <w:rsid w:val="00D339D3"/>
    <w:rsid w:val="00D35D36"/>
    <w:rsid w:val="00D4106D"/>
    <w:rsid w:val="00D44D06"/>
    <w:rsid w:val="00D50DAB"/>
    <w:rsid w:val="00D56B2B"/>
    <w:rsid w:val="00D61701"/>
    <w:rsid w:val="00D62F64"/>
    <w:rsid w:val="00D64DC6"/>
    <w:rsid w:val="00D64EFB"/>
    <w:rsid w:val="00D65BB7"/>
    <w:rsid w:val="00D65D6C"/>
    <w:rsid w:val="00D66D47"/>
    <w:rsid w:val="00D723F7"/>
    <w:rsid w:val="00D73B48"/>
    <w:rsid w:val="00D7434D"/>
    <w:rsid w:val="00D7565B"/>
    <w:rsid w:val="00D7656F"/>
    <w:rsid w:val="00D76BE6"/>
    <w:rsid w:val="00D76E9C"/>
    <w:rsid w:val="00D81C88"/>
    <w:rsid w:val="00D822F6"/>
    <w:rsid w:val="00D85E5D"/>
    <w:rsid w:val="00D91992"/>
    <w:rsid w:val="00D91DC2"/>
    <w:rsid w:val="00D95767"/>
    <w:rsid w:val="00DA309E"/>
    <w:rsid w:val="00DA3D70"/>
    <w:rsid w:val="00DA7B79"/>
    <w:rsid w:val="00DB4355"/>
    <w:rsid w:val="00DB78C0"/>
    <w:rsid w:val="00DC1A29"/>
    <w:rsid w:val="00DC1CF7"/>
    <w:rsid w:val="00DC6B59"/>
    <w:rsid w:val="00DC7064"/>
    <w:rsid w:val="00DD2E6C"/>
    <w:rsid w:val="00DD4325"/>
    <w:rsid w:val="00DE027B"/>
    <w:rsid w:val="00DE2D53"/>
    <w:rsid w:val="00DE48F7"/>
    <w:rsid w:val="00DE51F6"/>
    <w:rsid w:val="00DE6C08"/>
    <w:rsid w:val="00DF1E97"/>
    <w:rsid w:val="00DF691F"/>
    <w:rsid w:val="00E04662"/>
    <w:rsid w:val="00E04F69"/>
    <w:rsid w:val="00E07F3D"/>
    <w:rsid w:val="00E10DF3"/>
    <w:rsid w:val="00E15BD5"/>
    <w:rsid w:val="00E17CAF"/>
    <w:rsid w:val="00E20B00"/>
    <w:rsid w:val="00E22EED"/>
    <w:rsid w:val="00E24073"/>
    <w:rsid w:val="00E24D10"/>
    <w:rsid w:val="00E27625"/>
    <w:rsid w:val="00E27A5F"/>
    <w:rsid w:val="00E30BE9"/>
    <w:rsid w:val="00E327F3"/>
    <w:rsid w:val="00E330E3"/>
    <w:rsid w:val="00E40A52"/>
    <w:rsid w:val="00E40CAE"/>
    <w:rsid w:val="00E42CC5"/>
    <w:rsid w:val="00E43DA2"/>
    <w:rsid w:val="00E462F8"/>
    <w:rsid w:val="00E52068"/>
    <w:rsid w:val="00E526FA"/>
    <w:rsid w:val="00E5615B"/>
    <w:rsid w:val="00E606D0"/>
    <w:rsid w:val="00E65D88"/>
    <w:rsid w:val="00E662FE"/>
    <w:rsid w:val="00E73276"/>
    <w:rsid w:val="00E754DE"/>
    <w:rsid w:val="00E81A87"/>
    <w:rsid w:val="00E81AF9"/>
    <w:rsid w:val="00E83325"/>
    <w:rsid w:val="00E84C90"/>
    <w:rsid w:val="00E857A1"/>
    <w:rsid w:val="00E86090"/>
    <w:rsid w:val="00E864A3"/>
    <w:rsid w:val="00E869B9"/>
    <w:rsid w:val="00E87C2D"/>
    <w:rsid w:val="00E915AA"/>
    <w:rsid w:val="00E92B77"/>
    <w:rsid w:val="00E935E1"/>
    <w:rsid w:val="00E94032"/>
    <w:rsid w:val="00E972B3"/>
    <w:rsid w:val="00E97AE0"/>
    <w:rsid w:val="00EA4669"/>
    <w:rsid w:val="00EA7AA4"/>
    <w:rsid w:val="00EB1A51"/>
    <w:rsid w:val="00EB3330"/>
    <w:rsid w:val="00EB413E"/>
    <w:rsid w:val="00EB6687"/>
    <w:rsid w:val="00EC0037"/>
    <w:rsid w:val="00ED1FE1"/>
    <w:rsid w:val="00ED2032"/>
    <w:rsid w:val="00ED4031"/>
    <w:rsid w:val="00EE0CAE"/>
    <w:rsid w:val="00EE31A0"/>
    <w:rsid w:val="00EE4C67"/>
    <w:rsid w:val="00EF0D01"/>
    <w:rsid w:val="00EF3E5F"/>
    <w:rsid w:val="00EF6F78"/>
    <w:rsid w:val="00F018E2"/>
    <w:rsid w:val="00F05A7A"/>
    <w:rsid w:val="00F06490"/>
    <w:rsid w:val="00F07F8F"/>
    <w:rsid w:val="00F11521"/>
    <w:rsid w:val="00F12784"/>
    <w:rsid w:val="00F13755"/>
    <w:rsid w:val="00F14F9C"/>
    <w:rsid w:val="00F153C1"/>
    <w:rsid w:val="00F16EDD"/>
    <w:rsid w:val="00F17041"/>
    <w:rsid w:val="00F22CE8"/>
    <w:rsid w:val="00F32348"/>
    <w:rsid w:val="00F33C3C"/>
    <w:rsid w:val="00F3542F"/>
    <w:rsid w:val="00F44364"/>
    <w:rsid w:val="00F53543"/>
    <w:rsid w:val="00F53739"/>
    <w:rsid w:val="00F57AAF"/>
    <w:rsid w:val="00F626F1"/>
    <w:rsid w:val="00F63108"/>
    <w:rsid w:val="00F634A3"/>
    <w:rsid w:val="00F64C14"/>
    <w:rsid w:val="00F65AFA"/>
    <w:rsid w:val="00F72566"/>
    <w:rsid w:val="00F7323F"/>
    <w:rsid w:val="00F774B4"/>
    <w:rsid w:val="00F8323D"/>
    <w:rsid w:val="00F85E8F"/>
    <w:rsid w:val="00F87EF4"/>
    <w:rsid w:val="00F95CFB"/>
    <w:rsid w:val="00F96484"/>
    <w:rsid w:val="00F96FAE"/>
    <w:rsid w:val="00F97593"/>
    <w:rsid w:val="00FA1EF2"/>
    <w:rsid w:val="00FA2CB9"/>
    <w:rsid w:val="00FA4267"/>
    <w:rsid w:val="00FA5793"/>
    <w:rsid w:val="00FA720E"/>
    <w:rsid w:val="00FB188F"/>
    <w:rsid w:val="00FB28FC"/>
    <w:rsid w:val="00FB4374"/>
    <w:rsid w:val="00FB444F"/>
    <w:rsid w:val="00FB562F"/>
    <w:rsid w:val="00FB6BC6"/>
    <w:rsid w:val="00FB7C75"/>
    <w:rsid w:val="00FC06A2"/>
    <w:rsid w:val="00FC1CA8"/>
    <w:rsid w:val="00FC22BF"/>
    <w:rsid w:val="00FC5884"/>
    <w:rsid w:val="00FD18CE"/>
    <w:rsid w:val="00FD739C"/>
    <w:rsid w:val="00FD7688"/>
    <w:rsid w:val="00FE0CAE"/>
    <w:rsid w:val="00FE19E3"/>
    <w:rsid w:val="00FE5F91"/>
    <w:rsid w:val="00FF5A6C"/>
    <w:rsid w:val="00FF67AD"/>
    <w:rsid w:val="2E28E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818a8f"/>
    </o:shapedefaults>
    <o:shapelayout v:ext="edit">
      <o:idmap v:ext="edit" data="2"/>
    </o:shapelayout>
  </w:shapeDefaults>
  <w:decimalSymbol w:val=","/>
  <w:listSeparator w:val=";"/>
  <w14:docId w14:val="72C33FCD"/>
  <w15:docId w15:val="{84859B6C-F994-4FCF-BA9A-BD937049F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15B"/>
    <w:pPr>
      <w:spacing w:line="240" w:lineRule="atLeast"/>
    </w:pPr>
    <w:rPr>
      <w:rFonts w:ascii="Lucida Sans" w:hAnsi="Lucida Sans"/>
      <w:sz w:val="18"/>
      <w:szCs w:val="24"/>
    </w:rPr>
  </w:style>
  <w:style w:type="paragraph" w:styleId="Titre1">
    <w:name w:val="heading 1"/>
    <w:basedOn w:val="Normal"/>
    <w:next w:val="Normal"/>
    <w:link w:val="Titre1Car"/>
    <w:qFormat/>
    <w:rsid w:val="00E662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semiHidden/>
    <w:unhideWhenUsed/>
    <w:qFormat/>
    <w:rsid w:val="004534C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4534C6"/>
    <w:pPr>
      <w:keepNext/>
      <w:keepLines/>
      <w:spacing w:before="40"/>
      <w:outlineLvl w:val="2"/>
    </w:pPr>
    <w:rPr>
      <w:rFonts w:asciiTheme="majorHAnsi" w:eastAsiaTheme="majorEastAsia" w:hAnsiTheme="majorHAnsi" w:cstheme="majorBidi"/>
      <w:color w:val="243F60" w:themeColor="accent1" w:themeShade="7F"/>
      <w:sz w:val="24"/>
    </w:rPr>
  </w:style>
  <w:style w:type="paragraph" w:styleId="Titre4">
    <w:name w:val="heading 4"/>
    <w:basedOn w:val="Normal"/>
    <w:next w:val="Normal"/>
    <w:link w:val="Titre4Car"/>
    <w:semiHidden/>
    <w:unhideWhenUsed/>
    <w:qFormat/>
    <w:rsid w:val="0086034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662FE"/>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semiHidden/>
    <w:rsid w:val="004534C6"/>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semiHidden/>
    <w:rsid w:val="004534C6"/>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semiHidden/>
    <w:rsid w:val="00860345"/>
    <w:rPr>
      <w:rFonts w:asciiTheme="majorHAnsi" w:eastAsiaTheme="majorEastAsia" w:hAnsiTheme="majorHAnsi" w:cstheme="majorBidi"/>
      <w:i/>
      <w:iCs/>
      <w:color w:val="365F91" w:themeColor="accent1" w:themeShade="BF"/>
      <w:sz w:val="18"/>
      <w:szCs w:val="24"/>
    </w:rPr>
  </w:style>
  <w:style w:type="paragraph" w:styleId="En-tte">
    <w:name w:val="header"/>
    <w:basedOn w:val="Normal"/>
    <w:semiHidden/>
    <w:rsid w:val="00DB4355"/>
    <w:pPr>
      <w:spacing w:line="240" w:lineRule="auto"/>
    </w:pPr>
  </w:style>
  <w:style w:type="paragraph" w:styleId="Pieddepage">
    <w:name w:val="footer"/>
    <w:basedOn w:val="Normal"/>
    <w:link w:val="PieddepageCar"/>
    <w:uiPriority w:val="99"/>
    <w:rsid w:val="00DB4355"/>
    <w:pPr>
      <w:spacing w:line="240" w:lineRule="auto"/>
    </w:pPr>
    <w:rPr>
      <w:sz w:val="17"/>
    </w:rPr>
  </w:style>
  <w:style w:type="paragraph" w:customStyle="1" w:styleId="UTitre">
    <w:name w:val="U_Titre"/>
    <w:basedOn w:val="Normal"/>
    <w:next w:val="Normal"/>
    <w:rsid w:val="00DB4355"/>
    <w:pPr>
      <w:spacing w:after="240"/>
    </w:pPr>
    <w:rPr>
      <w:b/>
      <w:bCs/>
      <w:sz w:val="28"/>
    </w:rPr>
  </w:style>
  <w:style w:type="paragraph" w:customStyle="1" w:styleId="USousTitre">
    <w:name w:val="U_SousTitre"/>
    <w:basedOn w:val="Normal"/>
    <w:next w:val="Normal"/>
    <w:rsid w:val="00DB4355"/>
    <w:pPr>
      <w:spacing w:after="120"/>
    </w:pPr>
    <w:rPr>
      <w:b/>
      <w:bCs/>
      <w:sz w:val="20"/>
    </w:rPr>
  </w:style>
  <w:style w:type="character" w:styleId="Numrodepage">
    <w:name w:val="page number"/>
    <w:basedOn w:val="Policepardfaut"/>
    <w:semiHidden/>
    <w:rsid w:val="00DB4355"/>
  </w:style>
  <w:style w:type="paragraph" w:styleId="Textedebulles">
    <w:name w:val="Balloon Text"/>
    <w:basedOn w:val="Normal"/>
    <w:link w:val="TextedebullesCar"/>
    <w:rsid w:val="0076378B"/>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76378B"/>
    <w:rPr>
      <w:rFonts w:ascii="Tahoma" w:hAnsi="Tahoma" w:cs="Tahoma"/>
      <w:sz w:val="16"/>
      <w:szCs w:val="16"/>
    </w:rPr>
  </w:style>
  <w:style w:type="paragraph" w:styleId="Paragraphedeliste">
    <w:name w:val="List Paragraph"/>
    <w:basedOn w:val="Normal"/>
    <w:uiPriority w:val="34"/>
    <w:qFormat/>
    <w:rsid w:val="00FC22BF"/>
    <w:pPr>
      <w:ind w:left="720"/>
      <w:contextualSpacing/>
    </w:pPr>
  </w:style>
  <w:style w:type="paragraph" w:styleId="Titre">
    <w:name w:val="Title"/>
    <w:basedOn w:val="Normal"/>
    <w:next w:val="Normal"/>
    <w:link w:val="TitreCar"/>
    <w:qFormat/>
    <w:rsid w:val="000A1E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0A1E7A"/>
    <w:rPr>
      <w:rFonts w:asciiTheme="majorHAnsi" w:eastAsiaTheme="majorEastAsia" w:hAnsiTheme="majorHAnsi" w:cstheme="majorBidi"/>
      <w:color w:val="17365D" w:themeColor="text2" w:themeShade="BF"/>
      <w:spacing w:val="5"/>
      <w:kern w:val="28"/>
      <w:sz w:val="52"/>
      <w:szCs w:val="52"/>
    </w:rPr>
  </w:style>
  <w:style w:type="character" w:styleId="Accentuationintense">
    <w:name w:val="Intense Emphasis"/>
    <w:basedOn w:val="Policepardfaut"/>
    <w:uiPriority w:val="21"/>
    <w:qFormat/>
    <w:rsid w:val="003B4183"/>
    <w:rPr>
      <w:b/>
      <w:bCs/>
      <w:i/>
      <w:iCs/>
      <w:color w:val="4F81BD" w:themeColor="accent1"/>
    </w:rPr>
  </w:style>
  <w:style w:type="paragraph" w:styleId="En-ttedetabledesmatires">
    <w:name w:val="TOC Heading"/>
    <w:basedOn w:val="Titre1"/>
    <w:next w:val="Normal"/>
    <w:uiPriority w:val="39"/>
    <w:unhideWhenUsed/>
    <w:qFormat/>
    <w:rsid w:val="00373461"/>
    <w:pPr>
      <w:spacing w:before="240" w:line="259" w:lineRule="auto"/>
      <w:outlineLvl w:val="9"/>
    </w:pPr>
    <w:rPr>
      <w:b w:val="0"/>
      <w:bCs w:val="0"/>
      <w:sz w:val="32"/>
      <w:szCs w:val="32"/>
    </w:rPr>
  </w:style>
  <w:style w:type="paragraph" w:styleId="TM1">
    <w:name w:val="toc 1"/>
    <w:basedOn w:val="Normal"/>
    <w:next w:val="Normal"/>
    <w:autoRedefine/>
    <w:uiPriority w:val="39"/>
    <w:unhideWhenUsed/>
    <w:rsid w:val="00CF2DCC"/>
    <w:pPr>
      <w:tabs>
        <w:tab w:val="right" w:leader="dot" w:pos="8834"/>
      </w:tabs>
      <w:spacing w:after="100"/>
    </w:pPr>
  </w:style>
  <w:style w:type="character" w:styleId="Lienhypertexte">
    <w:name w:val="Hyperlink"/>
    <w:basedOn w:val="Policepardfaut"/>
    <w:uiPriority w:val="99"/>
    <w:unhideWhenUsed/>
    <w:rsid w:val="00373461"/>
    <w:rPr>
      <w:color w:val="0000FF" w:themeColor="hyperlink"/>
      <w:u w:val="single"/>
    </w:rPr>
  </w:style>
  <w:style w:type="paragraph" w:styleId="TM2">
    <w:name w:val="toc 2"/>
    <w:basedOn w:val="Normal"/>
    <w:next w:val="Normal"/>
    <w:autoRedefine/>
    <w:uiPriority w:val="39"/>
    <w:unhideWhenUsed/>
    <w:rsid w:val="004534C6"/>
    <w:pPr>
      <w:spacing w:after="100" w:line="259" w:lineRule="auto"/>
      <w:ind w:left="220"/>
    </w:pPr>
    <w:rPr>
      <w:rFonts w:asciiTheme="minorHAnsi" w:eastAsiaTheme="minorEastAsia" w:hAnsiTheme="minorHAnsi"/>
      <w:sz w:val="22"/>
      <w:szCs w:val="22"/>
    </w:rPr>
  </w:style>
  <w:style w:type="paragraph" w:styleId="TM3">
    <w:name w:val="toc 3"/>
    <w:basedOn w:val="Normal"/>
    <w:next w:val="Normal"/>
    <w:autoRedefine/>
    <w:uiPriority w:val="39"/>
    <w:unhideWhenUsed/>
    <w:rsid w:val="004534C6"/>
    <w:pPr>
      <w:spacing w:after="100" w:line="259" w:lineRule="auto"/>
      <w:ind w:left="440"/>
    </w:pPr>
    <w:rPr>
      <w:rFonts w:asciiTheme="minorHAnsi" w:eastAsiaTheme="minorEastAsia" w:hAnsiTheme="minorHAnsi"/>
      <w:sz w:val="22"/>
      <w:szCs w:val="22"/>
    </w:rPr>
  </w:style>
  <w:style w:type="paragraph" w:styleId="Citationintense">
    <w:name w:val="Intense Quote"/>
    <w:basedOn w:val="Normal"/>
    <w:next w:val="Normal"/>
    <w:link w:val="CitationintenseCar"/>
    <w:uiPriority w:val="30"/>
    <w:qFormat/>
    <w:rsid w:val="00586C8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586C88"/>
    <w:rPr>
      <w:rFonts w:ascii="Lucida Sans" w:hAnsi="Lucida Sans"/>
      <w:i/>
      <w:iCs/>
      <w:color w:val="4F81BD" w:themeColor="accent1"/>
      <w:sz w:val="18"/>
      <w:szCs w:val="24"/>
    </w:rPr>
  </w:style>
  <w:style w:type="paragraph" w:styleId="Sansinterligne">
    <w:name w:val="No Spacing"/>
    <w:uiPriority w:val="1"/>
    <w:qFormat/>
    <w:rsid w:val="00586C88"/>
    <w:rPr>
      <w:rFonts w:ascii="Lucida Sans" w:hAnsi="Lucida Sans"/>
      <w:sz w:val="18"/>
      <w:szCs w:val="24"/>
    </w:rPr>
  </w:style>
  <w:style w:type="character" w:styleId="Marquedecommentaire">
    <w:name w:val="annotation reference"/>
    <w:basedOn w:val="Policepardfaut"/>
    <w:uiPriority w:val="99"/>
    <w:semiHidden/>
    <w:unhideWhenUsed/>
    <w:rsid w:val="002664CA"/>
    <w:rPr>
      <w:sz w:val="16"/>
      <w:szCs w:val="16"/>
    </w:rPr>
  </w:style>
  <w:style w:type="paragraph" w:styleId="Commentaire">
    <w:name w:val="annotation text"/>
    <w:basedOn w:val="Normal"/>
    <w:link w:val="CommentaireCar"/>
    <w:uiPriority w:val="99"/>
    <w:semiHidden/>
    <w:unhideWhenUsed/>
    <w:rsid w:val="002664CA"/>
    <w:pPr>
      <w:spacing w:line="240" w:lineRule="auto"/>
      <w:jc w:val="both"/>
    </w:pPr>
    <w:rPr>
      <w:rFonts w:asciiTheme="majorHAnsi" w:eastAsiaTheme="minorEastAsia" w:hAnsiTheme="majorHAnsi" w:cstheme="minorBidi"/>
      <w:sz w:val="20"/>
      <w:szCs w:val="20"/>
    </w:rPr>
  </w:style>
  <w:style w:type="character" w:customStyle="1" w:styleId="CommentaireCar">
    <w:name w:val="Commentaire Car"/>
    <w:basedOn w:val="Policepardfaut"/>
    <w:link w:val="Commentaire"/>
    <w:uiPriority w:val="99"/>
    <w:semiHidden/>
    <w:rsid w:val="002664CA"/>
    <w:rPr>
      <w:rFonts w:asciiTheme="majorHAnsi" w:eastAsiaTheme="minorEastAsia" w:hAnsiTheme="majorHAnsi" w:cstheme="minorBidi"/>
    </w:rPr>
  </w:style>
  <w:style w:type="paragraph" w:styleId="Citation">
    <w:name w:val="Quote"/>
    <w:basedOn w:val="Normal"/>
    <w:next w:val="Normal"/>
    <w:link w:val="CitationCar"/>
    <w:uiPriority w:val="29"/>
    <w:qFormat/>
    <w:rsid w:val="004420A4"/>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4420A4"/>
    <w:rPr>
      <w:rFonts w:ascii="Lucida Sans" w:hAnsi="Lucida Sans"/>
      <w:i/>
      <w:iCs/>
      <w:color w:val="404040" w:themeColor="text1" w:themeTint="BF"/>
      <w:sz w:val="18"/>
      <w:szCs w:val="24"/>
    </w:rPr>
  </w:style>
  <w:style w:type="paragraph" w:styleId="Objetducommentaire">
    <w:name w:val="annotation subject"/>
    <w:basedOn w:val="Commentaire"/>
    <w:next w:val="Commentaire"/>
    <w:link w:val="ObjetducommentaireCar"/>
    <w:semiHidden/>
    <w:unhideWhenUsed/>
    <w:rsid w:val="004420A4"/>
    <w:pPr>
      <w:jc w:val="left"/>
    </w:pPr>
    <w:rPr>
      <w:rFonts w:ascii="Lucida Sans" w:eastAsia="Times New Roman" w:hAnsi="Lucida Sans" w:cs="Times New Roman"/>
      <w:b/>
      <w:bCs/>
    </w:rPr>
  </w:style>
  <w:style w:type="character" w:customStyle="1" w:styleId="ObjetducommentaireCar">
    <w:name w:val="Objet du commentaire Car"/>
    <w:basedOn w:val="CommentaireCar"/>
    <w:link w:val="Objetducommentaire"/>
    <w:semiHidden/>
    <w:rsid w:val="004420A4"/>
    <w:rPr>
      <w:rFonts w:ascii="Lucida Sans" w:eastAsiaTheme="minorEastAsia" w:hAnsi="Lucida Sans" w:cstheme="minorBidi"/>
      <w:b/>
      <w:bCs/>
    </w:rPr>
  </w:style>
  <w:style w:type="paragraph" w:customStyle="1" w:styleId="Default">
    <w:name w:val="Default"/>
    <w:rsid w:val="00603A21"/>
    <w:pPr>
      <w:autoSpaceDE w:val="0"/>
      <w:autoSpaceDN w:val="0"/>
      <w:adjustRightInd w:val="0"/>
    </w:pPr>
    <w:rPr>
      <w:rFonts w:ascii="Arial" w:eastAsia="Calibri" w:hAnsi="Arial" w:cs="Arial"/>
      <w:color w:val="000000"/>
      <w:sz w:val="24"/>
      <w:szCs w:val="24"/>
      <w:lang w:val="en-US" w:eastAsia="en-US"/>
    </w:rPr>
  </w:style>
  <w:style w:type="paragraph" w:customStyle="1" w:styleId="EdfParagraphe">
    <w:name w:val="Edf Paragraphe"/>
    <w:rsid w:val="00603A21"/>
    <w:pPr>
      <w:keepLines/>
      <w:suppressAutoHyphens/>
      <w:spacing w:line="280" w:lineRule="atLeast"/>
      <w:ind w:left="1134"/>
      <w:jc w:val="both"/>
    </w:pPr>
    <w:rPr>
      <w:rFonts w:ascii="Arial" w:hAnsi="Arial"/>
      <w:sz w:val="18"/>
    </w:rPr>
  </w:style>
  <w:style w:type="paragraph" w:customStyle="1" w:styleId="EdfTitreAnnexe">
    <w:name w:val="Edf Titre Annexe"/>
    <w:basedOn w:val="Normal"/>
    <w:rsid w:val="00603A21"/>
    <w:pPr>
      <w:numPr>
        <w:numId w:val="25"/>
      </w:numPr>
      <w:spacing w:line="240" w:lineRule="auto"/>
      <w:ind w:right="-1"/>
      <w:jc w:val="both"/>
    </w:pPr>
    <w:rPr>
      <w:rFonts w:asciiTheme="majorHAnsi" w:eastAsiaTheme="minorEastAsia" w:hAnsiTheme="majorHAnsi" w:cs="Arial"/>
      <w:sz w:val="24"/>
    </w:rPr>
  </w:style>
  <w:style w:type="paragraph" w:customStyle="1" w:styleId="EdfAnnexeTitre1">
    <w:name w:val="Edf Annexe Titre 1"/>
    <w:basedOn w:val="Normal"/>
    <w:rsid w:val="00603A21"/>
    <w:pPr>
      <w:numPr>
        <w:ilvl w:val="1"/>
        <w:numId w:val="25"/>
      </w:numPr>
      <w:spacing w:line="240" w:lineRule="auto"/>
      <w:ind w:right="-1"/>
      <w:jc w:val="both"/>
    </w:pPr>
    <w:rPr>
      <w:rFonts w:asciiTheme="majorHAnsi" w:eastAsiaTheme="minorEastAsia" w:hAnsiTheme="majorHAnsi" w:cs="Arial"/>
      <w:sz w:val="24"/>
    </w:rPr>
  </w:style>
  <w:style w:type="paragraph" w:customStyle="1" w:styleId="EdfAnnexeTitre2">
    <w:name w:val="Edf Annexe Titre 2"/>
    <w:basedOn w:val="Normal"/>
    <w:rsid w:val="00603A21"/>
    <w:pPr>
      <w:numPr>
        <w:ilvl w:val="2"/>
        <w:numId w:val="25"/>
      </w:numPr>
      <w:spacing w:line="240" w:lineRule="auto"/>
      <w:ind w:right="-1"/>
      <w:jc w:val="both"/>
    </w:pPr>
    <w:rPr>
      <w:rFonts w:asciiTheme="majorHAnsi" w:eastAsiaTheme="minorEastAsia" w:hAnsiTheme="majorHAnsi" w:cs="Arial"/>
      <w:sz w:val="24"/>
    </w:rPr>
  </w:style>
  <w:style w:type="paragraph" w:customStyle="1" w:styleId="EdfAnnexeTitre3">
    <w:name w:val="Edf Annexe Titre 3"/>
    <w:basedOn w:val="Normal"/>
    <w:rsid w:val="00603A21"/>
    <w:pPr>
      <w:numPr>
        <w:ilvl w:val="3"/>
        <w:numId w:val="25"/>
      </w:numPr>
      <w:spacing w:line="240" w:lineRule="auto"/>
      <w:ind w:right="-1"/>
      <w:jc w:val="both"/>
    </w:pPr>
    <w:rPr>
      <w:rFonts w:asciiTheme="majorHAnsi" w:eastAsiaTheme="minorEastAsia" w:hAnsiTheme="majorHAnsi" w:cs="Arial"/>
      <w:sz w:val="24"/>
    </w:rPr>
  </w:style>
  <w:style w:type="paragraph" w:customStyle="1" w:styleId="EdfAnnexeTitre4">
    <w:name w:val="Edf Annexe Titre 4"/>
    <w:basedOn w:val="Normal"/>
    <w:rsid w:val="00603A21"/>
    <w:pPr>
      <w:numPr>
        <w:ilvl w:val="4"/>
        <w:numId w:val="25"/>
      </w:numPr>
      <w:spacing w:line="240" w:lineRule="auto"/>
      <w:ind w:right="-1"/>
      <w:jc w:val="both"/>
    </w:pPr>
    <w:rPr>
      <w:rFonts w:asciiTheme="majorHAnsi" w:eastAsiaTheme="minorEastAsia" w:hAnsiTheme="majorHAnsi" w:cs="Arial"/>
      <w:sz w:val="24"/>
    </w:rPr>
  </w:style>
  <w:style w:type="paragraph" w:customStyle="1" w:styleId="EdfAnnexeTitre5">
    <w:name w:val="Edf Annexe Titre 5"/>
    <w:basedOn w:val="Normal"/>
    <w:rsid w:val="00603A21"/>
    <w:pPr>
      <w:numPr>
        <w:ilvl w:val="5"/>
        <w:numId w:val="25"/>
      </w:numPr>
      <w:spacing w:line="240" w:lineRule="auto"/>
      <w:ind w:right="-1"/>
      <w:jc w:val="both"/>
    </w:pPr>
    <w:rPr>
      <w:rFonts w:asciiTheme="majorHAnsi" w:eastAsiaTheme="minorEastAsia" w:hAnsiTheme="majorHAnsi" w:cs="Arial"/>
      <w:sz w:val="24"/>
    </w:rPr>
  </w:style>
  <w:style w:type="paragraph" w:customStyle="1" w:styleId="EdfAnnexeTitre6">
    <w:name w:val="Edf Annexe Titre 6"/>
    <w:basedOn w:val="Normal"/>
    <w:rsid w:val="00603A21"/>
    <w:pPr>
      <w:numPr>
        <w:ilvl w:val="6"/>
        <w:numId w:val="25"/>
      </w:numPr>
      <w:spacing w:line="240" w:lineRule="auto"/>
      <w:ind w:right="-1"/>
      <w:jc w:val="both"/>
    </w:pPr>
    <w:rPr>
      <w:rFonts w:asciiTheme="majorHAnsi" w:eastAsiaTheme="minorEastAsia" w:hAnsiTheme="majorHAnsi" w:cs="Arial"/>
      <w:sz w:val="24"/>
    </w:rPr>
  </w:style>
  <w:style w:type="paragraph" w:customStyle="1" w:styleId="EdfAnnexeTitre7">
    <w:name w:val="Edf Annexe Titre 7"/>
    <w:basedOn w:val="Normal"/>
    <w:rsid w:val="00603A21"/>
    <w:pPr>
      <w:numPr>
        <w:ilvl w:val="7"/>
        <w:numId w:val="25"/>
      </w:numPr>
      <w:spacing w:line="240" w:lineRule="auto"/>
      <w:ind w:right="-1"/>
      <w:jc w:val="both"/>
    </w:pPr>
    <w:rPr>
      <w:rFonts w:asciiTheme="majorHAnsi" w:eastAsiaTheme="minorEastAsia" w:hAnsiTheme="majorHAnsi" w:cs="Arial"/>
      <w:sz w:val="24"/>
    </w:rPr>
  </w:style>
  <w:style w:type="paragraph" w:customStyle="1" w:styleId="EdfAnnexeTitre8">
    <w:name w:val="Edf Annexe Titre 8"/>
    <w:basedOn w:val="Normal"/>
    <w:rsid w:val="00603A21"/>
    <w:pPr>
      <w:numPr>
        <w:ilvl w:val="8"/>
        <w:numId w:val="25"/>
      </w:numPr>
      <w:spacing w:line="240" w:lineRule="auto"/>
      <w:ind w:right="-1"/>
      <w:jc w:val="both"/>
    </w:pPr>
    <w:rPr>
      <w:rFonts w:asciiTheme="majorHAnsi" w:eastAsiaTheme="minorEastAsia" w:hAnsiTheme="majorHAnsi" w:cs="Arial"/>
      <w:sz w:val="24"/>
    </w:rPr>
  </w:style>
  <w:style w:type="table" w:styleId="Grilledutableau">
    <w:name w:val="Table Grid"/>
    <w:basedOn w:val="TableauNormal"/>
    <w:rsid w:val="00193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rsid w:val="00616AAA"/>
    <w:pPr>
      <w:spacing w:before="40" w:after="80" w:line="240" w:lineRule="auto"/>
      <w:jc w:val="both"/>
    </w:pPr>
    <w:rPr>
      <w:rFonts w:ascii="Arial" w:hAnsi="Arial"/>
      <w:sz w:val="22"/>
      <w:szCs w:val="20"/>
    </w:rPr>
  </w:style>
  <w:style w:type="character" w:customStyle="1" w:styleId="TexteCar">
    <w:name w:val="Texte Car"/>
    <w:basedOn w:val="Policepardfaut"/>
    <w:link w:val="Texte"/>
    <w:rsid w:val="00616AAA"/>
    <w:rPr>
      <w:rFonts w:ascii="Arial" w:hAnsi="Arial"/>
      <w:sz w:val="22"/>
    </w:rPr>
  </w:style>
  <w:style w:type="paragraph" w:customStyle="1" w:styleId="StyleStyleRfrencesGrasGris-50Premireligne2cmG">
    <w:name w:val="Style Style Références + Gras Gris - 50 % Première ligne : 2 cm + G..."/>
    <w:basedOn w:val="Normal"/>
    <w:rsid w:val="00616AAA"/>
    <w:pPr>
      <w:tabs>
        <w:tab w:val="left" w:pos="425"/>
      </w:tabs>
      <w:overflowPunct w:val="0"/>
      <w:autoSpaceDE w:val="0"/>
      <w:spacing w:before="120" w:after="120" w:line="240" w:lineRule="auto"/>
      <w:ind w:left="1134"/>
      <w:textAlignment w:val="baseline"/>
    </w:pPr>
    <w:rPr>
      <w:rFonts w:ascii="Times New Roman" w:hAnsi="Times New Roman"/>
      <w:b/>
      <w:bCs/>
      <w:color w:val="808080"/>
      <w:sz w:val="22"/>
      <w:szCs w:val="20"/>
      <w:lang w:eastAsia="ar-SA"/>
    </w:rPr>
  </w:style>
  <w:style w:type="paragraph" w:styleId="Rvision">
    <w:name w:val="Revision"/>
    <w:hidden/>
    <w:uiPriority w:val="99"/>
    <w:semiHidden/>
    <w:rsid w:val="00BF00E5"/>
    <w:rPr>
      <w:rFonts w:ascii="Lucida Sans" w:hAnsi="Lucida Sans"/>
      <w:sz w:val="18"/>
      <w:szCs w:val="24"/>
    </w:rPr>
  </w:style>
  <w:style w:type="character" w:customStyle="1" w:styleId="PieddepageCar">
    <w:name w:val="Pied de page Car"/>
    <w:basedOn w:val="Policepardfaut"/>
    <w:link w:val="Pieddepage"/>
    <w:uiPriority w:val="99"/>
    <w:rsid w:val="003B53AD"/>
    <w:rPr>
      <w:rFonts w:ascii="Lucida Sans" w:hAnsi="Lucida Sans"/>
      <w:sz w:val="17"/>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42135">
      <w:bodyDiv w:val="1"/>
      <w:marLeft w:val="0"/>
      <w:marRight w:val="0"/>
      <w:marTop w:val="0"/>
      <w:marBottom w:val="0"/>
      <w:divBdr>
        <w:top w:val="none" w:sz="0" w:space="0" w:color="auto"/>
        <w:left w:val="none" w:sz="0" w:space="0" w:color="auto"/>
        <w:bottom w:val="none" w:sz="0" w:space="0" w:color="auto"/>
        <w:right w:val="none" w:sz="0" w:space="0" w:color="auto"/>
      </w:divBdr>
    </w:div>
    <w:div w:id="198471385">
      <w:bodyDiv w:val="1"/>
      <w:marLeft w:val="0"/>
      <w:marRight w:val="0"/>
      <w:marTop w:val="0"/>
      <w:marBottom w:val="0"/>
      <w:divBdr>
        <w:top w:val="none" w:sz="0" w:space="0" w:color="auto"/>
        <w:left w:val="none" w:sz="0" w:space="0" w:color="auto"/>
        <w:bottom w:val="none" w:sz="0" w:space="0" w:color="auto"/>
        <w:right w:val="none" w:sz="0" w:space="0" w:color="auto"/>
      </w:divBdr>
    </w:div>
    <w:div w:id="877931730">
      <w:bodyDiv w:val="1"/>
      <w:marLeft w:val="0"/>
      <w:marRight w:val="0"/>
      <w:marTop w:val="0"/>
      <w:marBottom w:val="0"/>
      <w:divBdr>
        <w:top w:val="none" w:sz="0" w:space="0" w:color="auto"/>
        <w:left w:val="none" w:sz="0" w:space="0" w:color="auto"/>
        <w:bottom w:val="none" w:sz="0" w:space="0" w:color="auto"/>
        <w:right w:val="none" w:sz="0" w:space="0" w:color="auto"/>
      </w:divBdr>
    </w:div>
    <w:div w:id="1463183927">
      <w:bodyDiv w:val="1"/>
      <w:marLeft w:val="0"/>
      <w:marRight w:val="0"/>
      <w:marTop w:val="0"/>
      <w:marBottom w:val="0"/>
      <w:divBdr>
        <w:top w:val="none" w:sz="0" w:space="0" w:color="auto"/>
        <w:left w:val="none" w:sz="0" w:space="0" w:color="auto"/>
        <w:bottom w:val="none" w:sz="0" w:space="0" w:color="auto"/>
        <w:right w:val="none" w:sz="0" w:space="0" w:color="auto"/>
      </w:divBdr>
    </w:div>
    <w:div w:id="1655911891">
      <w:bodyDiv w:val="1"/>
      <w:marLeft w:val="0"/>
      <w:marRight w:val="0"/>
      <w:marTop w:val="0"/>
      <w:marBottom w:val="0"/>
      <w:divBdr>
        <w:top w:val="none" w:sz="0" w:space="0" w:color="auto"/>
        <w:left w:val="none" w:sz="0" w:space="0" w:color="auto"/>
        <w:bottom w:val="none" w:sz="0" w:space="0" w:color="auto"/>
        <w:right w:val="none" w:sz="0" w:space="0" w:color="auto"/>
      </w:divBdr>
      <w:divsChild>
        <w:div w:id="2112696074">
          <w:marLeft w:val="0"/>
          <w:marRight w:val="0"/>
          <w:marTop w:val="0"/>
          <w:marBottom w:val="0"/>
          <w:divBdr>
            <w:top w:val="none" w:sz="0" w:space="0" w:color="auto"/>
            <w:left w:val="none" w:sz="0" w:space="0" w:color="auto"/>
            <w:bottom w:val="none" w:sz="0" w:space="0" w:color="auto"/>
            <w:right w:val="none" w:sz="0" w:space="0" w:color="auto"/>
          </w:divBdr>
        </w:div>
        <w:div w:id="847330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TS\UPEC_Renovation_Amphi_2016\UPEC_note%20inform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4" ma:contentTypeDescription="Crée un document." ma:contentTypeScope="" ma:versionID="4cf8436ca99c38e368526e8ba22e8d7c">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0ffaa99b7969bd3a76e34d402be684af"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ED21D9-B0F8-4662-A55D-CE552A7F3388}">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2.xml><?xml version="1.0" encoding="utf-8"?>
<ds:datastoreItem xmlns:ds="http://schemas.openxmlformats.org/officeDocument/2006/customXml" ds:itemID="{A17A8752-07AC-4CD6-9406-D29DDDA7EE2D}">
  <ds:schemaRefs>
    <ds:schemaRef ds:uri="http://schemas.openxmlformats.org/officeDocument/2006/bibliography"/>
  </ds:schemaRefs>
</ds:datastoreItem>
</file>

<file path=customXml/itemProps3.xml><?xml version="1.0" encoding="utf-8"?>
<ds:datastoreItem xmlns:ds="http://schemas.openxmlformats.org/officeDocument/2006/customXml" ds:itemID="{3E26BF2C-C493-486E-B995-2FC3B12C5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4E31BC-6A8E-46A9-89BD-1EC4A119BB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UPEC_note information.dot</Template>
  <TotalTime>1207</TotalTime>
  <Pages>14</Pages>
  <Words>2587</Words>
  <Characters>14231</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Note d'information</vt:lpstr>
    </vt:vector>
  </TitlesOfParts>
  <Company>UPEC</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d'information</dc:title>
  <dc:subject/>
  <dc:creator>Pascal Gosset</dc:creator>
  <cp:keywords/>
  <dc:description/>
  <cp:lastModifiedBy>Natalino Neto</cp:lastModifiedBy>
  <cp:revision>42</cp:revision>
  <cp:lastPrinted>2016-07-07T14:09:00Z</cp:lastPrinted>
  <dcterms:created xsi:type="dcterms:W3CDTF">2017-06-06T19:21:00Z</dcterms:created>
  <dcterms:modified xsi:type="dcterms:W3CDTF">2026-02-25T15:32:00Z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0x010100248D4C9B96B9F945A6CF3A2ABD4B6E98</vt:lpwstr>
  </property>
</Properties>
</file>